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2E53B8C2" w14:textId="49692CEF" w:rsidR="00CD006D" w:rsidRPr="0080728B" w:rsidRDefault="004023F6"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на выполнение проектно-</w:t>
      </w:r>
      <w:r w:rsidR="009400BE" w:rsidRPr="0080728B">
        <w:rPr>
          <w:rFonts w:ascii="Times New Roman" w:hAnsi="Times New Roman" w:cs="Times New Roman"/>
          <w:b/>
          <w:sz w:val="22"/>
          <w:szCs w:val="22"/>
        </w:rPr>
        <w:t xml:space="preserve">изыскательских </w:t>
      </w:r>
      <w:r w:rsidR="00CD006D" w:rsidRPr="0080728B">
        <w:rPr>
          <w:rFonts w:ascii="Times New Roman" w:hAnsi="Times New Roman" w:cs="Times New Roman"/>
          <w:b/>
          <w:sz w:val="22"/>
          <w:szCs w:val="22"/>
        </w:rPr>
        <w:t>работ</w:t>
      </w:r>
      <w:r w:rsidR="00D67E75">
        <w:rPr>
          <w:rFonts w:ascii="Times New Roman" w:hAnsi="Times New Roman" w:cs="Times New Roman"/>
          <w:b/>
          <w:sz w:val="22"/>
          <w:szCs w:val="22"/>
        </w:rPr>
        <w:t>,</w:t>
      </w:r>
      <w:r w:rsidR="00D67E75" w:rsidRPr="00D67E75">
        <w:t xml:space="preserve"> </w:t>
      </w:r>
      <w:r w:rsidR="00D67E75" w:rsidRPr="00D67E75">
        <w:rPr>
          <w:rFonts w:ascii="Times New Roman" w:hAnsi="Times New Roman" w:cs="Times New Roman"/>
          <w:b/>
          <w:sz w:val="22"/>
          <w:szCs w:val="22"/>
        </w:rPr>
        <w:t xml:space="preserve">поставку программного обеспечения и пусконаладочных работ по объекту «Автоматизированная система диагностического контроля (АСДК) гидротехнических сооружений </w:t>
      </w:r>
      <w:proofErr w:type="spellStart"/>
      <w:r w:rsidR="00D67E75" w:rsidRPr="00D67E75">
        <w:rPr>
          <w:rFonts w:ascii="Times New Roman" w:hAnsi="Times New Roman" w:cs="Times New Roman"/>
          <w:b/>
          <w:sz w:val="22"/>
          <w:szCs w:val="22"/>
        </w:rPr>
        <w:t>Ондской</w:t>
      </w:r>
      <w:proofErr w:type="spellEnd"/>
      <w:r w:rsidR="00D67E75" w:rsidRPr="00D67E75">
        <w:rPr>
          <w:rFonts w:ascii="Times New Roman" w:hAnsi="Times New Roman" w:cs="Times New Roman"/>
          <w:b/>
          <w:sz w:val="22"/>
          <w:szCs w:val="22"/>
        </w:rPr>
        <w:t xml:space="preserve"> ГЭС и </w:t>
      </w:r>
      <w:proofErr w:type="spellStart"/>
      <w:r w:rsidR="00D67E75" w:rsidRPr="00D67E75">
        <w:rPr>
          <w:rFonts w:ascii="Times New Roman" w:hAnsi="Times New Roman" w:cs="Times New Roman"/>
          <w:b/>
          <w:sz w:val="22"/>
          <w:szCs w:val="22"/>
        </w:rPr>
        <w:t>Сегозерского</w:t>
      </w:r>
      <w:proofErr w:type="spellEnd"/>
      <w:r w:rsidR="00D67E75" w:rsidRPr="00D67E75">
        <w:rPr>
          <w:rFonts w:ascii="Times New Roman" w:hAnsi="Times New Roman" w:cs="Times New Roman"/>
          <w:b/>
          <w:sz w:val="22"/>
          <w:szCs w:val="22"/>
        </w:rPr>
        <w:t xml:space="preserve"> гидроузла»</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5531A0C9" w:rsidR="00CD006D" w:rsidRPr="0080728B" w:rsidRDefault="00302E20"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«ЕвроСибЭнерго – тепловая энергия»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г. [</w:t>
      </w:r>
      <w:r w:rsidRPr="0080728B">
        <w:rPr>
          <w:rFonts w:ascii="Times New Roman" w:hAnsi="Times New Roman" w:cs="Times New Roman"/>
          <w:b/>
          <w:bCs/>
          <w:i/>
          <w:sz w:val="22"/>
          <w:szCs w:val="22"/>
        </w:rPr>
        <w:t>город</w:t>
      </w:r>
      <w:r w:rsidRPr="0080728B">
        <w:rPr>
          <w:rFonts w:ascii="Times New Roman" w:hAnsi="Times New Roman" w:cs="Times New Roman"/>
          <w:b/>
          <w:bCs/>
          <w:sz w:val="22"/>
          <w:szCs w:val="22"/>
        </w:rPr>
        <w:t>]</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A53D83"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A53D83"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A53D8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A53D83"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A53D83"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A53D83"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4B8DDED8" w:rsidR="008F3F84" w:rsidRPr="008F3F84" w:rsidRDefault="00A53D83"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1F5AB3">
          <w:rPr>
            <w:rFonts w:ascii="Times New Roman" w:eastAsia="Times New Roman" w:hAnsi="Times New Roman" w:cs="Times New Roman"/>
            <w:bCs/>
            <w:noProof/>
            <w:sz w:val="22"/>
            <w:szCs w:val="22"/>
            <w:u w:val="single"/>
          </w:rPr>
          <w:t>Приложение № 13</w:t>
        </w:r>
        <w:r w:rsidR="00B45A1D" w:rsidRPr="001F5AB3">
          <w:rPr>
            <w:rFonts w:ascii="Times New Roman" w:eastAsia="Times New Roman" w:hAnsi="Times New Roman" w:cs="Times New Roman"/>
            <w:bCs/>
            <w:sz w:val="22"/>
            <w:szCs w:val="22"/>
            <w:u w:val="single"/>
          </w:rPr>
          <w:t xml:space="preserve"> </w:t>
        </w:r>
        <w:r w:rsidR="00B45A1D" w:rsidRPr="001F5AB3">
          <w:rPr>
            <w:rFonts w:ascii="Times New Roman" w:hAnsi="Times New Roman" w:cs="Times New Roman"/>
            <w:sz w:val="22"/>
            <w:szCs w:val="22"/>
            <w:u w:val="single"/>
          </w:rPr>
          <w:t>Унифицированная форма сбора отчетности по охране труда Подрядчиком</w:t>
        </w:r>
        <w:r w:rsidR="008F3F84" w:rsidRPr="001F5AB3">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7260F2C8" w:rsidR="009B1278" w:rsidRPr="0080728B" w:rsidRDefault="00F370D4"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«ЕвроСибЭнерго – тепловая энергия»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генерального директора Виговского Андрея Витальевича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xml:space="preserve">на основании </w:t>
      </w:r>
      <w:r>
        <w:rPr>
          <w:rFonts w:ascii="Times New Roman" w:hAnsi="Times New Roman" w:cs="Times New Roman"/>
          <w:sz w:val="22"/>
          <w:szCs w:val="22"/>
        </w:rPr>
        <w:t>Устава</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Pr="0080728B">
        <w:rPr>
          <w:rFonts w:ascii="Times New Roman" w:hAnsi="Times New Roman" w:cs="Times New Roman"/>
          <w:bCs w:val="0"/>
          <w:iCs/>
          <w:highlight w:val="yellow"/>
        </w:rPr>
        <w:t>[</w:t>
      </w:r>
      <w:r w:rsidRPr="0080728B">
        <w:rPr>
          <w:rFonts w:ascii="Times New Roman" w:hAnsi="Times New Roman" w:cs="Times New Roman"/>
          <w:bCs w:val="0"/>
          <w:iCs/>
          <w:highlight w:val="yellow"/>
        </w:rPr>
        <w:sym w:font="Symbol" w:char="F0B7"/>
      </w:r>
      <w:r w:rsidRPr="0080728B">
        <w:rPr>
          <w:rFonts w:ascii="Times New Roman" w:hAnsi="Times New Roman" w:cs="Times New Roman"/>
          <w:bCs w:val="0"/>
          <w:iCs/>
          <w:highlight w:val="yellow"/>
        </w:rPr>
        <w:t>]</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Pr="0080728B">
        <w:rPr>
          <w:rFonts w:ascii="Times New Roman" w:hAnsi="Times New Roman" w:cs="Times New Roman"/>
        </w:rPr>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0E2B982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FE7D75">
        <w:rPr>
          <w:rFonts w:ascii="Times New Roman" w:hAnsi="Times New Roman" w:cs="Times New Roman"/>
        </w:rPr>
        <w:t xml:space="preserve">Автоматизированную систему диагностического контроля (АСДК) гидротехнических сооружений </w:t>
      </w:r>
      <w:proofErr w:type="spellStart"/>
      <w:r w:rsidR="00FE7D75">
        <w:rPr>
          <w:rFonts w:ascii="Times New Roman" w:hAnsi="Times New Roman" w:cs="Times New Roman"/>
        </w:rPr>
        <w:t>Ондской</w:t>
      </w:r>
      <w:proofErr w:type="spellEnd"/>
      <w:r w:rsidR="00FE7D75">
        <w:rPr>
          <w:rFonts w:ascii="Times New Roman" w:hAnsi="Times New Roman" w:cs="Times New Roman"/>
        </w:rPr>
        <w:t xml:space="preserve"> ГЭС и </w:t>
      </w:r>
      <w:proofErr w:type="spellStart"/>
      <w:r w:rsidR="00FE7D75">
        <w:rPr>
          <w:rFonts w:ascii="Times New Roman" w:hAnsi="Times New Roman" w:cs="Times New Roman"/>
        </w:rPr>
        <w:t>Сегозерского</w:t>
      </w:r>
      <w:proofErr w:type="spellEnd"/>
      <w:r w:rsidR="00FE7D75">
        <w:rPr>
          <w:rFonts w:ascii="Times New Roman" w:hAnsi="Times New Roman" w:cs="Times New Roman"/>
        </w:rPr>
        <w:t xml:space="preserve"> гидроузла</w:t>
      </w:r>
      <w:r w:rsidRPr="0080728B">
        <w:rPr>
          <w:rFonts w:ascii="Times New Roman" w:hAnsi="Times New Roman" w:cs="Times New Roman"/>
        </w:rPr>
        <w:t>, расположенн</w:t>
      </w:r>
      <w:r w:rsidR="00FE7D75">
        <w:rPr>
          <w:rFonts w:ascii="Times New Roman" w:hAnsi="Times New Roman" w:cs="Times New Roman"/>
        </w:rPr>
        <w:t>ую</w:t>
      </w:r>
      <w:r w:rsidRPr="0080728B">
        <w:rPr>
          <w:rFonts w:ascii="Times New Roman" w:hAnsi="Times New Roman" w:cs="Times New Roman"/>
        </w:rPr>
        <w:t xml:space="preserve"> по адресу </w:t>
      </w:r>
      <w:r w:rsidR="00380710">
        <w:rPr>
          <w:rFonts w:ascii="Times New Roman" w:hAnsi="Times New Roman" w:cs="Times New Roman"/>
        </w:rPr>
        <w:t>Республика Карелия, Сегежский р-н, д. Каменный Бор и п. Попов Порог</w:t>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отношении которого заключен настоящий Договор.</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w:t>
      </w:r>
      <w:r w:rsidRPr="0080728B">
        <w:rPr>
          <w:rFonts w:ascii="Times New Roman" w:hAnsi="Times New Roman" w:cs="Times New Roman"/>
        </w:rPr>
        <w:lastRenderedPageBreak/>
        <w:t xml:space="preserve">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w:t>
      </w:r>
      <w:r w:rsidRPr="0080728B">
        <w:rPr>
          <w:rFonts w:ascii="Times New Roman" w:hAnsi="Times New Roman" w:cs="Times New Roman"/>
        </w:rPr>
        <w:lastRenderedPageBreak/>
        <w:t>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0EE83DBD" w14:textId="1B40F446" w:rsidR="00C857E0" w:rsidRPr="0080728B" w:rsidRDefault="005E6F01" w:rsidP="00BB69A5">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BF32C2"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D6645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06D662A0"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56333A">
        <w:rPr>
          <w:rFonts w:ascii="Times New Roman" w:hAnsi="Times New Roman" w:cs="Times New Roman"/>
        </w:rPr>
        <w:t>.</w:t>
      </w:r>
    </w:p>
    <w:p w14:paraId="63BBEB7C" w14:textId="21E6A09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67C62FA4"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56333A">
        <w:rPr>
          <w:rFonts w:ascii="Times New Roman" w:hAnsi="Times New Roman" w:cs="Times New Roman"/>
        </w:rPr>
        <w:t>Подрядчика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35160476"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BB69A5">
        <w:rPr>
          <w:rFonts w:ascii="Times New Roman" w:hAnsi="Times New Roman" w:cs="Times New Roman"/>
        </w:rPr>
        <w:t>с даты заключения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BB69A5">
        <w:rPr>
          <w:rFonts w:ascii="Times New Roman" w:hAnsi="Times New Roman" w:cs="Times New Roman"/>
        </w:rPr>
        <w:t>15.02.2024 г</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lastRenderedPageBreak/>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ins w:id="22" w:author="Ивановская Елена Владимировна" w:date="2019-03-28T08:31:00Z"/>
          <w:rFonts w:ascii="Times New Roman" w:hAnsi="Times New Roman" w:cs="Times New Roman"/>
          <w:color w:val="FF0000"/>
        </w:rPr>
      </w:pPr>
      <w:ins w:id="23" w:author="Ивановская Елена Владимировна" w:date="2019-03-28T08:28:00Z">
        <w:r w:rsidRPr="001C157C">
          <w:rPr>
            <w:rFonts w:ascii="Times New Roman" w:hAnsi="Times New Roman" w:cs="Times New Roman"/>
          </w:rPr>
          <w:t xml:space="preserve"> </w:t>
        </w:r>
        <w:r w:rsidRPr="001C157C">
          <w:rPr>
            <w:rFonts w:ascii="Times New Roman" w:hAnsi="Times New Roman" w:cs="Times New Roman"/>
            <w:color w:val="FF0000"/>
          </w:rPr>
          <w:t>Цена работ по договору увеличивается на НДС по ставке, установленной Н</w:t>
        </w:r>
      </w:ins>
      <w:ins w:id="24" w:author="Ивановская Елена Владимировна" w:date="2019-03-28T08:29:00Z">
        <w:r w:rsidRPr="001C157C">
          <w:rPr>
            <w:rFonts w:ascii="Times New Roman" w:hAnsi="Times New Roman" w:cs="Times New Roman"/>
            <w:color w:val="FF0000"/>
          </w:rPr>
          <w:t xml:space="preserve">алоговым </w:t>
        </w:r>
        <w:proofErr w:type="gramStart"/>
        <w:r w:rsidRPr="001C157C">
          <w:rPr>
            <w:rFonts w:ascii="Times New Roman" w:hAnsi="Times New Roman" w:cs="Times New Roman"/>
            <w:color w:val="FF0000"/>
          </w:rPr>
          <w:t xml:space="preserve">кодексом </w:t>
        </w:r>
      </w:ins>
      <w:ins w:id="25" w:author="Ивановская Елена Владимировна" w:date="2019-03-28T08:28:00Z">
        <w:r w:rsidRPr="001C157C">
          <w:rPr>
            <w:rFonts w:ascii="Times New Roman" w:hAnsi="Times New Roman" w:cs="Times New Roman"/>
            <w:color w:val="FF0000"/>
          </w:rPr>
          <w:t xml:space="preserve"> РФ</w:t>
        </w:r>
        <w:proofErr w:type="gramEnd"/>
        <w:r w:rsidRPr="001C157C">
          <w:rPr>
            <w:rFonts w:ascii="Times New Roman" w:hAnsi="Times New Roman" w:cs="Times New Roman"/>
            <w:color w:val="FF0000"/>
          </w:rPr>
          <w:t xml:space="preserve">. </w:t>
        </w:r>
      </w:ins>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ins w:id="26" w:author="Ивановская Елена Владимировна" w:date="2019-03-28T08:31:00Z">
        <w:r w:rsidRPr="001C157C">
          <w:rPr>
            <w:rFonts w:ascii="Times New Roman" w:hAnsi="Times New Roman" w:cs="Times New Roman"/>
            <w:color w:val="FF0000"/>
          </w:rPr>
          <w:t xml:space="preserve">Вариант: </w:t>
        </w:r>
      </w:ins>
      <w:ins w:id="27" w:author="Ивановская Елена Владимировна" w:date="2019-03-28T08:32:00Z">
        <w:r w:rsidRPr="001C157C">
          <w:rPr>
            <w:rFonts w:ascii="Times New Roman" w:hAnsi="Times New Roman" w:cs="Times New Roman"/>
            <w:color w:val="FF0000"/>
          </w:rPr>
          <w:t>П</w:t>
        </w:r>
      </w:ins>
      <w:ins w:id="28"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ins>
      <w:ins w:id="30"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518653250"/>
      <w:r w:rsidRPr="0080728B">
        <w:rPr>
          <w:rFonts w:ascii="Times New Roman" w:hAnsi="Times New Roman" w:cs="Times New Roman"/>
        </w:rPr>
        <w:t>Порядок и условия платежей</w:t>
      </w:r>
      <w:bookmarkEnd w:id="31"/>
      <w:bookmarkEnd w:id="32"/>
      <w:bookmarkEnd w:id="33"/>
    </w:p>
    <w:p w14:paraId="7A406471" w14:textId="77777777" w:rsidR="0011250A" w:rsidRPr="0080728B" w:rsidRDefault="0011250A" w:rsidP="0080728B">
      <w:pPr>
        <w:pStyle w:val="RUS11"/>
        <w:widowControl w:val="0"/>
        <w:rPr>
          <w:rFonts w:ascii="Times New Roman" w:hAnsi="Times New Roman" w:cs="Times New Roman"/>
        </w:rPr>
      </w:pPr>
      <w:bookmarkStart w:id="3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2"/>
      </w:r>
      <w:r w:rsidRPr="0080728B">
        <w:rPr>
          <w:rFonts w:ascii="Times New Roman" w:hAnsi="Times New Roman" w:cs="Times New Roman"/>
        </w:rPr>
        <w:t xml:space="preserve"> направляет Заказчику оригиналы следующих документов:</w:t>
      </w:r>
      <w:bookmarkEnd w:id="3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 xml:space="preserve">о стоимости выполненных работ либо направляет </w:t>
      </w:r>
      <w:r w:rsidRPr="0080728B">
        <w:rPr>
          <w:rFonts w:ascii="Times New Roman" w:hAnsi="Times New Roman" w:cs="Times New Roman"/>
        </w:rPr>
        <w:lastRenderedPageBreak/>
        <w:t>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7E4229C6"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070700">
        <w:rPr>
          <w:rFonts w:ascii="Times New Roman" w:hAnsi="Times New Roman" w:cs="Times New Roman"/>
          <w:iCs/>
        </w:rPr>
        <w:t>7</w:t>
      </w:r>
      <w:r w:rsidRPr="0080728B">
        <w:rPr>
          <w:rFonts w:ascii="Times New Roman" w:hAnsi="Times New Roman" w:cs="Times New Roman"/>
          <w:iCs/>
        </w:rPr>
        <w:t xml:space="preserve"> (</w:t>
      </w:r>
      <w:r w:rsidR="00070700">
        <w:rPr>
          <w:rFonts w:ascii="Times New Roman" w:hAnsi="Times New Roman" w:cs="Times New Roman"/>
          <w:iCs/>
        </w:rPr>
        <w:t>семи</w:t>
      </w:r>
      <w:r w:rsidRPr="0080728B">
        <w:rPr>
          <w:rFonts w:ascii="Times New Roman" w:hAnsi="Times New Roman" w:cs="Times New Roman"/>
          <w:iCs/>
        </w:rPr>
        <w:t xml:space="preserve">) </w:t>
      </w:r>
      <w:r w:rsidR="00070700">
        <w:rPr>
          <w:rFonts w:ascii="Times New Roman" w:hAnsi="Times New Roman" w:cs="Times New Roman"/>
          <w:iCs/>
        </w:rPr>
        <w:t xml:space="preserve">рабочих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6658A42A"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36" w:name="_Toc504140763"/>
      <w:bookmarkStart w:id="37" w:name="_Toc518653251"/>
      <w:bookmarkStart w:id="38" w:name="_Toc504140772"/>
      <w:bookmarkStart w:id="3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36"/>
      <w:bookmarkEnd w:id="37"/>
    </w:p>
    <w:p w14:paraId="3D5FCF1F" w14:textId="77777777" w:rsidR="007736FC" w:rsidRPr="0080728B" w:rsidRDefault="007736FC" w:rsidP="007736FC">
      <w:pPr>
        <w:pStyle w:val="RUS1"/>
        <w:widowControl w:val="0"/>
        <w:spacing w:before="0"/>
        <w:rPr>
          <w:rFonts w:ascii="Times New Roman" w:hAnsi="Times New Roman" w:cs="Times New Roman"/>
        </w:rPr>
      </w:pPr>
      <w:bookmarkStart w:id="40" w:name="_Toc504140764"/>
      <w:bookmarkStart w:id="41" w:name="_Toc518653252"/>
      <w:r w:rsidRPr="0080728B">
        <w:rPr>
          <w:rFonts w:ascii="Times New Roman" w:hAnsi="Times New Roman" w:cs="Times New Roman"/>
        </w:rPr>
        <w:t>Обязательства Подрядчика</w:t>
      </w:r>
      <w:bookmarkEnd w:id="40"/>
      <w:bookmarkEnd w:id="4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гарантирует Заказчику отсутствие у третьих лиц права </w:t>
      </w:r>
      <w:r w:rsidRPr="0080728B">
        <w:rPr>
          <w:rFonts w:ascii="Times New Roman" w:hAnsi="Times New Roman" w:cs="Times New Roman"/>
        </w:rPr>
        <w:lastRenderedPageBreak/>
        <w:t>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4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42"/>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lastRenderedPageBreak/>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F63C52" w:rsidRDefault="00944750" w:rsidP="007736FC">
      <w:pPr>
        <w:pStyle w:val="RUS111"/>
        <w:ind w:left="0"/>
        <w:rPr>
          <w:rFonts w:ascii="Times New Roman" w:hAnsi="Times New Roman" w:cs="Times New Roman"/>
          <w:highlight w:val="cyan"/>
        </w:rPr>
      </w:pPr>
      <w:r w:rsidRPr="00944750">
        <w:rPr>
          <w:rFonts w:ascii="Times New Roman" w:hAnsi="Times New Roman" w:cs="Times New Roman"/>
          <w:highlight w:val="cyan"/>
        </w:rPr>
        <w:lastRenderedPageBreak/>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Pr>
          <w:rFonts w:ascii="Times New Roman" w:hAnsi="Times New Roman" w:cs="Times New Roman"/>
          <w:highlight w:val="cyan"/>
        </w:rPr>
        <w:t>3</w:t>
      </w:r>
      <w:r w:rsidRPr="00944750">
        <w:rPr>
          <w:rFonts w:ascii="Times New Roman" w:hAnsi="Times New Roman" w:cs="Times New Roman"/>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Pr>
          <w:rFonts w:ascii="Times New Roman" w:hAnsi="Times New Roman" w:cs="Times New Roman"/>
          <w:highlight w:val="cyan"/>
        </w:rPr>
        <w:t>0</w:t>
      </w:r>
      <w:r w:rsidRPr="00944750">
        <w:rPr>
          <w:rFonts w:ascii="Times New Roman" w:hAnsi="Times New Roman" w:cs="Times New Roman"/>
          <w:highlight w:val="cyan"/>
        </w:rPr>
        <w:t xml:space="preserve"> к Договору</w:t>
      </w:r>
      <w:r w:rsidR="007736FC" w:rsidRPr="00F63C52">
        <w:rPr>
          <w:rFonts w:ascii="Times New Roman" w:hAnsi="Times New Roman" w:cs="Times New Roman"/>
          <w:highlight w:val="cy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43" w:name="_Toc504140765"/>
      <w:bookmarkStart w:id="44" w:name="_Toc518653253"/>
      <w:r w:rsidRPr="004A0636">
        <w:rPr>
          <w:rFonts w:ascii="Times New Roman" w:hAnsi="Times New Roman" w:cs="Times New Roman"/>
        </w:rPr>
        <w:t>Права Подрядчика</w:t>
      </w:r>
      <w:bookmarkEnd w:id="43"/>
      <w:bookmarkEnd w:id="4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45" w:name="_Toc504140766"/>
      <w:bookmarkStart w:id="46" w:name="_Toc518653254"/>
      <w:r w:rsidRPr="0080728B">
        <w:rPr>
          <w:rFonts w:ascii="Times New Roman" w:hAnsi="Times New Roman" w:cs="Times New Roman"/>
        </w:rPr>
        <w:t>Обязательства Заказчика</w:t>
      </w:r>
      <w:bookmarkEnd w:id="45"/>
      <w:bookmarkEnd w:id="4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47" w:name="_Toc504140767"/>
      <w:bookmarkStart w:id="48" w:name="_Toc518653255"/>
      <w:r w:rsidRPr="0080728B">
        <w:rPr>
          <w:rFonts w:ascii="Times New Roman" w:hAnsi="Times New Roman" w:cs="Times New Roman"/>
        </w:rPr>
        <w:lastRenderedPageBreak/>
        <w:t>Права Заказчика</w:t>
      </w:r>
      <w:bookmarkEnd w:id="47"/>
      <w:bookmarkEnd w:id="4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9" w:name="_Toc504140768"/>
      <w:bookmarkStart w:id="50" w:name="_Toc518653256"/>
      <w:r w:rsidRPr="0080728B">
        <w:rPr>
          <w:rFonts w:ascii="Times New Roman" w:hAnsi="Times New Roman" w:cs="Times New Roman"/>
        </w:rPr>
        <w:t>Персонал Подрядчика</w:t>
      </w:r>
      <w:bookmarkEnd w:id="49"/>
      <w:bookmarkEnd w:id="5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w:t>
      </w:r>
      <w:r w:rsidRPr="0080728B">
        <w:rPr>
          <w:rFonts w:ascii="Times New Roman" w:hAnsi="Times New Roman" w:cs="Times New Roman"/>
        </w:rPr>
        <w:lastRenderedPageBreak/>
        <w:t xml:space="preserve">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51" w:name="_Toc504140769"/>
      <w:bookmarkStart w:id="52" w:name="_Toc518653257"/>
      <w:r w:rsidRPr="0080728B">
        <w:rPr>
          <w:rFonts w:ascii="Times New Roman" w:hAnsi="Times New Roman" w:cs="Times New Roman"/>
        </w:rPr>
        <w:t>Членство в саморегулируемой организации</w:t>
      </w:r>
      <w:bookmarkEnd w:id="51"/>
      <w:bookmarkEnd w:id="5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53" w:name="_Ref493725629"/>
      <w:bookmarkStart w:id="54" w:name="_Toc504140770"/>
      <w:bookmarkStart w:id="55" w:name="_Toc518653258"/>
      <w:r w:rsidRPr="0080728B">
        <w:rPr>
          <w:rFonts w:ascii="Times New Roman" w:hAnsi="Times New Roman" w:cs="Times New Roman"/>
        </w:rPr>
        <w:t>Привлечение Субподрядных организаций</w:t>
      </w:r>
      <w:bookmarkEnd w:id="53"/>
      <w:bookmarkEnd w:id="54"/>
      <w:bookmarkEnd w:id="55"/>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5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6"/>
    </w:p>
    <w:p w14:paraId="6624EDB3" w14:textId="77777777" w:rsidR="007736FC" w:rsidRPr="0080728B" w:rsidRDefault="007736FC" w:rsidP="007736FC">
      <w:pPr>
        <w:pStyle w:val="RUS11"/>
        <w:widowControl w:val="0"/>
        <w:rPr>
          <w:rFonts w:ascii="Times New Roman" w:hAnsi="Times New Roman" w:cs="Times New Roman"/>
        </w:rPr>
      </w:pPr>
      <w:bookmarkStart w:id="5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58" w:name="_Toc504140771"/>
      <w:bookmarkStart w:id="59" w:name="_Toc518653259"/>
      <w:r w:rsidRPr="0080728B">
        <w:rPr>
          <w:rFonts w:ascii="Times New Roman" w:hAnsi="Times New Roman" w:cs="Times New Roman"/>
        </w:rPr>
        <w:t>Исходные данные</w:t>
      </w:r>
      <w:bookmarkEnd w:id="58"/>
      <w:bookmarkEnd w:id="5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6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0"/>
    </w:p>
    <w:p w14:paraId="5BB7C532" w14:textId="77777777" w:rsidR="007736FC" w:rsidRPr="0080728B" w:rsidRDefault="007736FC" w:rsidP="007736FC">
      <w:pPr>
        <w:pStyle w:val="RUS11"/>
        <w:widowControl w:val="0"/>
        <w:rPr>
          <w:rFonts w:ascii="Times New Roman" w:hAnsi="Times New Roman" w:cs="Times New Roman"/>
        </w:rPr>
      </w:pPr>
      <w:bookmarkStart w:id="61"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62" w:name="_Ref493722964"/>
      <w:r w:rsidRPr="0080728B">
        <w:rPr>
          <w:rFonts w:ascii="Times New Roman" w:hAnsi="Times New Roman" w:cs="Times New Roman"/>
        </w:rPr>
        <w:lastRenderedPageBreak/>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2"/>
    </w:p>
    <w:p w14:paraId="5211A490" w14:textId="77777777" w:rsidR="007736FC" w:rsidRPr="0080728B" w:rsidRDefault="007736FC" w:rsidP="007736FC">
      <w:pPr>
        <w:pStyle w:val="RUS11"/>
        <w:widowControl w:val="0"/>
        <w:rPr>
          <w:rFonts w:ascii="Times New Roman" w:hAnsi="Times New Roman" w:cs="Times New Roman"/>
        </w:rPr>
      </w:pPr>
      <w:bookmarkStart w:id="6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3"/>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6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6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66" w:name="_Hlt500771388"/>
      <w:bookmarkStart w:id="67" w:name="_Toc504140776"/>
      <w:bookmarkStart w:id="68" w:name="_Toc518653266"/>
      <w:bookmarkEnd w:id="38"/>
      <w:bookmarkEnd w:id="39"/>
      <w:bookmarkEnd w:id="6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9" w:name="_Toc504140773"/>
      <w:bookmarkStart w:id="70" w:name="_Toc518653261"/>
      <w:r w:rsidRPr="0080728B">
        <w:rPr>
          <w:rFonts w:ascii="Times New Roman" w:hAnsi="Times New Roman" w:cs="Times New Roman"/>
        </w:rPr>
        <w:t>Порядок осуществления и приемки работ</w:t>
      </w:r>
      <w:bookmarkEnd w:id="69"/>
      <w:bookmarkEnd w:id="70"/>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71" w:name="_Hlt500771216"/>
      <w:bookmarkStart w:id="72" w:name="_Hlt500771237"/>
      <w:bookmarkStart w:id="73" w:name="_Ref500756479"/>
      <w:bookmarkStart w:id="74" w:name="_Ref513219314"/>
      <w:bookmarkEnd w:id="71"/>
      <w:bookmarkEnd w:id="72"/>
      <w:r w:rsidRPr="0080728B">
        <w:rPr>
          <w:rFonts w:ascii="Times New Roman" w:hAnsi="Times New Roman" w:cs="Times New Roman"/>
        </w:rPr>
        <w:t xml:space="preserve">В части сметной документации Заказчику </w:t>
      </w:r>
      <w:bookmarkEnd w:id="73"/>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4"/>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7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76" w:name="_Toc518653262"/>
      <w:r w:rsidRPr="0080728B">
        <w:rPr>
          <w:rFonts w:ascii="Times New Roman" w:hAnsi="Times New Roman" w:cs="Times New Roman"/>
        </w:rPr>
        <w:t>Качество выполнения Работ и контроль качества</w:t>
      </w:r>
      <w:bookmarkEnd w:id="7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77" w:name="_Toc518653263"/>
      <w:r w:rsidRPr="0080728B">
        <w:rPr>
          <w:rFonts w:ascii="Times New Roman" w:hAnsi="Times New Roman" w:cs="Times New Roman"/>
        </w:rPr>
        <w:t>Устранение недостатков в период выполнения Работ</w:t>
      </w:r>
      <w:bookmarkEnd w:id="77"/>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выполнения  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lastRenderedPageBreak/>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8" w:name="_Toc496879570"/>
      <w:bookmarkEnd w:id="7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9" w:name="_Toc504140774"/>
      <w:bookmarkStart w:id="80" w:name="_Toc518653264"/>
      <w:r w:rsidRPr="0080728B">
        <w:rPr>
          <w:rFonts w:ascii="Times New Roman" w:hAnsi="Times New Roman" w:cs="Times New Roman"/>
        </w:rPr>
        <w:t>Изменение Работ</w:t>
      </w:r>
      <w:bookmarkEnd w:id="79"/>
      <w:bookmarkEnd w:id="8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81" w:name="_Toc504140775"/>
      <w:bookmarkStart w:id="82" w:name="_Toc518653265"/>
      <w:bookmarkStart w:id="83" w:name="_Ref493704750"/>
      <w:r w:rsidRPr="0080728B">
        <w:rPr>
          <w:rFonts w:ascii="Times New Roman" w:hAnsi="Times New Roman" w:cs="Times New Roman"/>
        </w:rPr>
        <w:t>Дополнительные Работы</w:t>
      </w:r>
      <w:bookmarkEnd w:id="81"/>
      <w:bookmarkEnd w:id="8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8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67"/>
      <w:bookmarkEnd w:id="68"/>
    </w:p>
    <w:p w14:paraId="194717C9" w14:textId="77777777" w:rsidR="00D94937" w:rsidRPr="0080728B" w:rsidRDefault="00AD1BAD" w:rsidP="0080728B">
      <w:pPr>
        <w:pStyle w:val="RUS1"/>
        <w:widowControl w:val="0"/>
        <w:spacing w:before="0"/>
        <w:rPr>
          <w:rFonts w:ascii="Times New Roman" w:hAnsi="Times New Roman" w:cs="Times New Roman"/>
        </w:rPr>
      </w:pPr>
      <w:bookmarkStart w:id="84" w:name="_Toc504140777"/>
      <w:bookmarkStart w:id="85" w:name="_Toc518653267"/>
      <w:r w:rsidRPr="0080728B">
        <w:rPr>
          <w:rFonts w:ascii="Times New Roman" w:hAnsi="Times New Roman" w:cs="Times New Roman"/>
        </w:rPr>
        <w:lastRenderedPageBreak/>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4"/>
      <w:bookmarkEnd w:id="85"/>
    </w:p>
    <w:p w14:paraId="57683B48" w14:textId="58837722" w:rsidR="00324736" w:rsidRPr="0080728B" w:rsidRDefault="00324736" w:rsidP="0080728B">
      <w:pPr>
        <w:pStyle w:val="RUS11"/>
        <w:widowControl w:val="0"/>
        <w:rPr>
          <w:rFonts w:ascii="Times New Roman" w:hAnsi="Times New Roman" w:cs="Times New Roman"/>
        </w:rPr>
      </w:pPr>
      <w:bookmarkStart w:id="8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6"/>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7" w:name="_Toc504140778"/>
      <w:bookmarkStart w:id="88" w:name="_Toc518653268"/>
      <w:r w:rsidRPr="0080728B">
        <w:rPr>
          <w:rFonts w:ascii="Times New Roman" w:hAnsi="Times New Roman" w:cs="Times New Roman"/>
        </w:rPr>
        <w:t>Распределение прав на результаты интеллектуальной деятельности</w:t>
      </w:r>
      <w:bookmarkEnd w:id="87"/>
      <w:bookmarkEnd w:id="88"/>
    </w:p>
    <w:p w14:paraId="01AA5848" w14:textId="77777777" w:rsidR="007854F9" w:rsidRPr="0080728B" w:rsidRDefault="007854F9" w:rsidP="0080728B">
      <w:pPr>
        <w:pStyle w:val="RUS11"/>
        <w:widowControl w:val="0"/>
        <w:rPr>
          <w:rFonts w:ascii="Times New Roman" w:hAnsi="Times New Roman" w:cs="Times New Roman"/>
        </w:rPr>
      </w:pPr>
      <w:bookmarkStart w:id="8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9"/>
    </w:p>
    <w:p w14:paraId="7F096E5C" w14:textId="7ADCB4A2" w:rsidR="007854F9" w:rsidRPr="0080728B" w:rsidRDefault="007854F9" w:rsidP="0080728B">
      <w:pPr>
        <w:pStyle w:val="RUS11"/>
        <w:widowControl w:val="0"/>
        <w:rPr>
          <w:rFonts w:ascii="Times New Roman" w:hAnsi="Times New Roman" w:cs="Times New Roman"/>
        </w:rPr>
      </w:pPr>
      <w:bookmarkStart w:id="9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5827AF97"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9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1"/>
    </w:p>
    <w:p w14:paraId="0B796915" w14:textId="77777777" w:rsidR="007854F9" w:rsidRPr="0080728B" w:rsidRDefault="007854F9" w:rsidP="0080728B">
      <w:pPr>
        <w:pStyle w:val="RUS11"/>
        <w:widowControl w:val="0"/>
        <w:rPr>
          <w:rFonts w:ascii="Times New Roman" w:hAnsi="Times New Roman" w:cs="Times New Roman"/>
        </w:rPr>
      </w:pPr>
      <w:bookmarkStart w:id="9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2"/>
      <w:r w:rsidR="008A093C" w:rsidRPr="0080728B">
        <w:rPr>
          <w:rFonts w:ascii="Times New Roman" w:hAnsi="Times New Roman" w:cs="Times New Roman"/>
          <w:b/>
          <w:color w:val="C00000"/>
        </w:rPr>
        <w:t>]</w:t>
      </w:r>
    </w:p>
    <w:p w14:paraId="4BC10D8A" w14:textId="516241BD"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E43A57" w:rsidRPr="00E43A57">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77777777" w:rsidR="007854F9" w:rsidRPr="0080728B" w:rsidRDefault="007854F9" w:rsidP="0080728B">
      <w:pPr>
        <w:pStyle w:val="RUS11"/>
        <w:widowControl w:val="0"/>
        <w:rPr>
          <w:rFonts w:ascii="Times New Roman" w:hAnsi="Times New Roman" w:cs="Times New Roman"/>
        </w:rPr>
      </w:pPr>
      <w:bookmarkStart w:id="93" w:name="_Ref494391537"/>
      <w:r w:rsidRPr="0080728B">
        <w:rPr>
          <w:rFonts w:ascii="Times New Roman" w:hAnsi="Times New Roman" w:cs="Times New Roman"/>
        </w:rPr>
        <w:lastRenderedPageBreak/>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80728B">
        <w:rPr>
          <w:rFonts w:ascii="Times New Roman" w:hAnsi="Times New Roman" w:cs="Times New Roman"/>
        </w:rPr>
        <w:t>[●]</w:t>
      </w:r>
      <w:r w:rsidRPr="0080728B">
        <w:rPr>
          <w:rFonts w:ascii="Times New Roman" w:hAnsi="Times New Roman" w:cs="Times New Roman"/>
        </w:rPr>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93"/>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4" w:name="_Toc504140779"/>
      <w:bookmarkStart w:id="9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4"/>
      <w:bookmarkEnd w:id="95"/>
    </w:p>
    <w:p w14:paraId="72DE4891" w14:textId="77777777" w:rsidR="00F566FE" w:rsidRPr="0080728B" w:rsidRDefault="00F566FE" w:rsidP="0080728B">
      <w:pPr>
        <w:pStyle w:val="RUS1"/>
        <w:widowControl w:val="0"/>
        <w:spacing w:before="0"/>
        <w:rPr>
          <w:rFonts w:ascii="Times New Roman" w:hAnsi="Times New Roman" w:cs="Times New Roman"/>
        </w:rPr>
      </w:pPr>
      <w:bookmarkStart w:id="96" w:name="_Ref496284723"/>
      <w:bookmarkStart w:id="97" w:name="_Ref496284743"/>
      <w:bookmarkStart w:id="98" w:name="_Toc504140780"/>
      <w:bookmarkStart w:id="99" w:name="_Toc518653270"/>
      <w:r w:rsidRPr="0080728B">
        <w:rPr>
          <w:rFonts w:ascii="Times New Roman" w:hAnsi="Times New Roman" w:cs="Times New Roman"/>
        </w:rPr>
        <w:t>Ответственность сторон</w:t>
      </w:r>
      <w:bookmarkEnd w:id="96"/>
      <w:bookmarkEnd w:id="97"/>
      <w:bookmarkEnd w:id="98"/>
      <w:bookmarkEnd w:id="9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3"/>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lastRenderedPageBreak/>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10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0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 xml:space="preserve">Заказчика деклараций по налогу на добавленную стоимость, возникшей по причине некорректного </w:t>
      </w:r>
      <w:r w:rsidRPr="0041703F">
        <w:rPr>
          <w:rFonts w:ascii="Times New Roman" w:hAnsi="Times New Roman" w:cs="Times New Roman"/>
        </w:rPr>
        <w:lastRenderedPageBreak/>
        <w:t>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w:t>
      </w:r>
      <w:r w:rsidR="00551854" w:rsidRPr="0080728B">
        <w:rPr>
          <w:rFonts w:ascii="Times New Roman" w:hAnsi="Times New Roman" w:cs="Times New Roman"/>
        </w:rPr>
        <w:lastRenderedPageBreak/>
        <w:t xml:space="preserve">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3" w:name="_Toc504140781"/>
      <w:bookmarkStart w:id="104" w:name="_Toc518653271"/>
      <w:r w:rsidRPr="0080728B">
        <w:rPr>
          <w:rFonts w:ascii="Times New Roman" w:hAnsi="Times New Roman" w:cs="Times New Roman"/>
        </w:rPr>
        <w:t>Разрешение споров</w:t>
      </w:r>
      <w:bookmarkEnd w:id="103"/>
      <w:bookmarkEnd w:id="104"/>
    </w:p>
    <w:p w14:paraId="634FB876" w14:textId="77777777" w:rsidR="00EC2F65" w:rsidRPr="0080728B" w:rsidRDefault="00F566FE" w:rsidP="0080728B">
      <w:pPr>
        <w:pStyle w:val="RUS11"/>
        <w:widowControl w:val="0"/>
        <w:rPr>
          <w:rFonts w:ascii="Times New Roman" w:hAnsi="Times New Roman" w:cs="Times New Roman"/>
        </w:rPr>
      </w:pPr>
      <w:bookmarkStart w:id="105" w:name="_Ref496707086"/>
      <w:r w:rsidRPr="0080728B">
        <w:rPr>
          <w:rFonts w:ascii="Times New Roman" w:hAnsi="Times New Roman" w:cs="Times New Roman"/>
        </w:rPr>
        <w:t xml:space="preserve">Все споры и разногласия, связанные с исполнением Договора, Стороны решают в </w:t>
      </w:r>
      <w:r w:rsidRPr="0080728B">
        <w:rPr>
          <w:rFonts w:ascii="Times New Roman" w:hAnsi="Times New Roman" w:cs="Times New Roman"/>
        </w:rPr>
        <w:lastRenderedPageBreak/>
        <w:t>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6" w:name="_Toc504140782"/>
      <w:bookmarkStart w:id="107" w:name="_Toc518653272"/>
      <w:r w:rsidRPr="0080728B">
        <w:rPr>
          <w:rFonts w:ascii="Times New Roman" w:hAnsi="Times New Roman" w:cs="Times New Roman"/>
        </w:rPr>
        <w:t>Применимое право</w:t>
      </w:r>
      <w:bookmarkEnd w:id="106"/>
      <w:bookmarkEnd w:id="10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8" w:name="_Toc504140783"/>
      <w:bookmarkStart w:id="10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8"/>
      <w:bookmarkEnd w:id="109"/>
    </w:p>
    <w:p w14:paraId="0FF81E9F" w14:textId="77777777" w:rsidR="00F566FE" w:rsidRPr="0080728B" w:rsidRDefault="00D571C7" w:rsidP="0080728B">
      <w:pPr>
        <w:pStyle w:val="RUS1"/>
        <w:widowControl w:val="0"/>
        <w:spacing w:before="0"/>
        <w:rPr>
          <w:rFonts w:ascii="Times New Roman" w:hAnsi="Times New Roman" w:cs="Times New Roman"/>
        </w:rPr>
      </w:pPr>
      <w:bookmarkStart w:id="110" w:name="_Toc504140784"/>
      <w:bookmarkStart w:id="111" w:name="_Toc518653274"/>
      <w:r w:rsidRPr="0080728B">
        <w:rPr>
          <w:rFonts w:ascii="Times New Roman" w:hAnsi="Times New Roman" w:cs="Times New Roman"/>
        </w:rPr>
        <w:t>Изменение, прекращение и расторжение Договора</w:t>
      </w:r>
      <w:bookmarkEnd w:id="110"/>
      <w:bookmarkEnd w:id="11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F63C52" w:rsidRDefault="00F566FE" w:rsidP="0080728B">
      <w:pPr>
        <w:pStyle w:val="RUS11"/>
        <w:widowControl w:val="0"/>
        <w:rPr>
          <w:rFonts w:ascii="Times New Roman" w:hAnsi="Times New Roman" w:cs="Times New Roman"/>
          <w:highlight w:val="green"/>
        </w:rPr>
      </w:pPr>
      <w:bookmarkStart w:id="112" w:name="_Ref496713263"/>
      <w:r w:rsidRPr="00F63C52">
        <w:rPr>
          <w:rFonts w:ascii="Times New Roman" w:hAnsi="Times New Roman" w:cs="Times New Roman"/>
          <w:highlight w:val="green"/>
          <w:lang w:eastAsia="en-US"/>
        </w:rPr>
        <w:t xml:space="preserve">Заказчик имеет право в любое время досрочно расторгнуть </w:t>
      </w:r>
      <w:r w:rsidRPr="00F63C52">
        <w:rPr>
          <w:rFonts w:ascii="Times New Roman" w:hAnsi="Times New Roman" w:cs="Times New Roman"/>
          <w:highlight w:val="green"/>
        </w:rPr>
        <w:t xml:space="preserve">Договор в одностороннем внесудебном порядке по </w:t>
      </w:r>
      <w:r w:rsidRPr="00F63C52">
        <w:rPr>
          <w:rFonts w:ascii="Times New Roman" w:hAnsi="Times New Roman" w:cs="Times New Roman"/>
          <w:highlight w:val="green"/>
          <w:lang w:eastAsia="en-US"/>
        </w:rPr>
        <w:t>собственной инициативе</w:t>
      </w:r>
      <w:bookmarkEnd w:id="112"/>
      <w:r w:rsidR="00801E18" w:rsidRPr="00F63C52">
        <w:rPr>
          <w:rFonts w:ascii="Times New Roman" w:hAnsi="Times New Roman" w:cs="Times New Roman"/>
          <w:highlight w:val="green"/>
          <w:lang w:eastAsia="en-US"/>
        </w:rPr>
        <w:t>.</w:t>
      </w:r>
    </w:p>
    <w:p w14:paraId="3610AF0B" w14:textId="77777777" w:rsidR="00F566FE" w:rsidRPr="00F63C52" w:rsidRDefault="00F566FE" w:rsidP="0080728B">
      <w:pPr>
        <w:pStyle w:val="RUS11"/>
        <w:widowControl w:val="0"/>
        <w:rPr>
          <w:rFonts w:ascii="Times New Roman" w:hAnsi="Times New Roman" w:cs="Times New Roman"/>
          <w:highlight w:val="green"/>
        </w:rPr>
      </w:pPr>
      <w:bookmarkStart w:id="113" w:name="_Ref496714458"/>
      <w:r w:rsidRPr="00F63C52">
        <w:rPr>
          <w:rFonts w:ascii="Times New Roman" w:hAnsi="Times New Roman" w:cs="Times New Roman"/>
          <w:highlight w:val="green"/>
        </w:rPr>
        <w:t>В случае:</w:t>
      </w:r>
      <w:bookmarkEnd w:id="113"/>
    </w:p>
    <w:p w14:paraId="391806D9"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аннулирования свидетельства саморегулируемой организации о допуске Подрядчика к виду</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прекращения действия </w:t>
      </w:r>
      <w:r w:rsidR="00FF28CC" w:rsidRPr="00F63C52">
        <w:rPr>
          <w:rFonts w:ascii="Times New Roman" w:hAnsi="Times New Roman" w:cs="Times New Roman"/>
          <w:highlight w:val="green"/>
        </w:rPr>
        <w:t>Б</w:t>
      </w:r>
      <w:r w:rsidRPr="00F63C52">
        <w:rPr>
          <w:rFonts w:ascii="Times New Roman" w:hAnsi="Times New Roman" w:cs="Times New Roman"/>
          <w:highlight w:val="green"/>
        </w:rPr>
        <w:t>анковской гарантии или иного обеспечения исполнения обязательств Подрядчика по Договору, предусмотренного Договором</w:t>
      </w:r>
      <w:r w:rsidR="009464A9" w:rsidRPr="00F63C52">
        <w:rPr>
          <w:rFonts w:ascii="Times New Roman" w:hAnsi="Times New Roman" w:cs="Times New Roman"/>
          <w:highlight w:val="green"/>
        </w:rPr>
        <w:t>;</w:t>
      </w:r>
    </w:p>
    <w:p w14:paraId="1DC92E5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полностью или частично не предоставляет документы, необходимые для оплаты Работ свыше 15 (</w:t>
      </w:r>
      <w:r w:rsidR="00345EE7" w:rsidRPr="00F63C52">
        <w:rPr>
          <w:rFonts w:ascii="Times New Roman" w:hAnsi="Times New Roman" w:cs="Times New Roman"/>
          <w:highlight w:val="green"/>
        </w:rPr>
        <w:t>пятнадцати</w:t>
      </w:r>
      <w:r w:rsidRPr="00F63C52">
        <w:rPr>
          <w:rFonts w:ascii="Times New Roman" w:hAnsi="Times New Roman" w:cs="Times New Roman"/>
          <w:highlight w:val="green"/>
        </w:rPr>
        <w:t>) календарных дней;</w:t>
      </w:r>
    </w:p>
    <w:p w14:paraId="32B0A66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lastRenderedPageBreak/>
        <w:t>обнаружения недостатков в выполненных Работах;</w:t>
      </w:r>
    </w:p>
    <w:p w14:paraId="3DEDAF4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привлечения Подрядчиком иностранных рабочих </w:t>
      </w:r>
      <w:r w:rsidR="00327135" w:rsidRPr="00F63C52">
        <w:rPr>
          <w:rFonts w:ascii="Times New Roman" w:hAnsi="Times New Roman" w:cs="Times New Roman"/>
          <w:highlight w:val="green"/>
        </w:rPr>
        <w:t>в нарушение требований миграционного законодательства</w:t>
      </w:r>
      <w:r w:rsidRPr="00F63C52">
        <w:rPr>
          <w:rFonts w:ascii="Times New Roman" w:hAnsi="Times New Roman" w:cs="Times New Roman"/>
          <w:highlight w:val="green"/>
        </w:rPr>
        <w:t>;</w:t>
      </w:r>
    </w:p>
    <w:p w14:paraId="62698D5B" w14:textId="12C00643" w:rsidR="00F566FE" w:rsidRPr="00F63C52" w:rsidRDefault="00B613B6"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вступления</w:t>
      </w:r>
      <w:r w:rsidR="002F1954" w:rsidRPr="00F63C52">
        <w:rPr>
          <w:rFonts w:ascii="Times New Roman" w:hAnsi="Times New Roman" w:cs="Times New Roman"/>
          <w:highlight w:val="green"/>
        </w:rPr>
        <w:t xml:space="preserve"> </w:t>
      </w:r>
      <w:r w:rsidRPr="00F63C52">
        <w:rPr>
          <w:rFonts w:ascii="Times New Roman" w:hAnsi="Times New Roman" w:cs="Times New Roman"/>
          <w:highlight w:val="green"/>
        </w:rPr>
        <w:t xml:space="preserve">Подрядчика в процедуру </w:t>
      </w:r>
      <w:r w:rsidR="00F566FE" w:rsidRPr="00F63C52">
        <w:rPr>
          <w:rFonts w:ascii="Times New Roman" w:hAnsi="Times New Roman" w:cs="Times New Roman"/>
          <w:highlight w:val="gree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63C52">
        <w:rPr>
          <w:rFonts w:ascii="Times New Roman" w:hAnsi="Times New Roman" w:cs="Times New Roman"/>
          <w:highlight w:val="green"/>
        </w:rPr>
        <w:t>,</w:t>
      </w:r>
      <w:r w:rsidRPr="00F63C52">
        <w:rPr>
          <w:rFonts w:ascii="Times New Roman" w:hAnsi="Times New Roman" w:cs="Times New Roman"/>
          <w:highlight w:val="green"/>
        </w:rPr>
        <w:t xml:space="preserve"> в течение свы</w:t>
      </w:r>
      <w:r w:rsidR="00B613B6" w:rsidRPr="00F63C52">
        <w:rPr>
          <w:rFonts w:ascii="Times New Roman" w:hAnsi="Times New Roman" w:cs="Times New Roman"/>
          <w:highlight w:val="green"/>
        </w:rPr>
        <w:t>ше 10 (десяти) календарных дней;</w:t>
      </w:r>
    </w:p>
    <w:p w14:paraId="4A5C85A1" w14:textId="343B2B7B"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невыполнения Подрядчиком либо </w:t>
      </w:r>
      <w:r w:rsidR="007A1B9F" w:rsidRPr="00F63C52">
        <w:rPr>
          <w:rFonts w:ascii="Times New Roman" w:hAnsi="Times New Roman" w:cs="Times New Roman"/>
          <w:highlight w:val="green"/>
        </w:rPr>
        <w:t>Субподрядной организацией</w:t>
      </w:r>
      <w:r w:rsidR="00621467" w:rsidRPr="00F63C52">
        <w:rPr>
          <w:rFonts w:ascii="Times New Roman" w:hAnsi="Times New Roman" w:cs="Times New Roman"/>
          <w:highlight w:val="green"/>
        </w:rPr>
        <w:t xml:space="preserve"> </w:t>
      </w:r>
      <w:r w:rsidRPr="00F63C52">
        <w:rPr>
          <w:rFonts w:ascii="Times New Roman" w:hAnsi="Times New Roman" w:cs="Times New Roman"/>
          <w:highlight w:val="green"/>
        </w:rPr>
        <w:t>требований охраны труда, промышленной безопасности, пожарной безопасности и экологии и</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 xml:space="preserve">или нарушения требований </w:t>
      </w:r>
      <w:proofErr w:type="spellStart"/>
      <w:r w:rsidRPr="00F63C52">
        <w:rPr>
          <w:rFonts w:ascii="Times New Roman" w:hAnsi="Times New Roman" w:cs="Times New Roman"/>
          <w:highlight w:val="green"/>
        </w:rPr>
        <w:t>внутриобъектового</w:t>
      </w:r>
      <w:proofErr w:type="spellEnd"/>
      <w:r w:rsidRPr="00F63C52">
        <w:rPr>
          <w:rFonts w:ascii="Times New Roman" w:hAnsi="Times New Roman" w:cs="Times New Roman"/>
          <w:highlight w:val="green"/>
        </w:rPr>
        <w:t xml:space="preserve"> режима на </w:t>
      </w:r>
      <w:r w:rsidR="00CE1113" w:rsidRPr="00F63C52">
        <w:rPr>
          <w:rFonts w:ascii="Times New Roman" w:hAnsi="Times New Roman" w:cs="Times New Roman"/>
          <w:highlight w:val="green"/>
        </w:rPr>
        <w:t>территории Заказчика</w:t>
      </w:r>
      <w:r w:rsidRPr="00F63C52">
        <w:rPr>
          <w:rFonts w:ascii="Times New Roman" w:hAnsi="Times New Roman" w:cs="Times New Roman"/>
          <w:highlight w:val="green"/>
        </w:rPr>
        <w:t>;</w:t>
      </w:r>
    </w:p>
    <w:p w14:paraId="5A7F3B8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уступки прав по Договору без письменного согласия Заказчика;</w:t>
      </w:r>
    </w:p>
    <w:p w14:paraId="5E1B2279" w14:textId="77777777" w:rsidR="00F566FE" w:rsidRPr="00F63C52" w:rsidRDefault="00F566FE" w:rsidP="0080728B">
      <w:pPr>
        <w:pStyle w:val="RUS10"/>
        <w:widowControl w:val="0"/>
        <w:rPr>
          <w:rFonts w:ascii="Times New Roman" w:hAnsi="Times New Roman" w:cs="Times New Roman"/>
          <w:highlight w:val="green"/>
        </w:rPr>
      </w:pPr>
      <w:proofErr w:type="spellStart"/>
      <w:r w:rsidRPr="00F63C52">
        <w:rPr>
          <w:rFonts w:ascii="Times New Roman" w:hAnsi="Times New Roman" w:cs="Times New Roman"/>
          <w:highlight w:val="green"/>
        </w:rPr>
        <w:t>непредоставления</w:t>
      </w:r>
      <w:proofErr w:type="spellEnd"/>
      <w:r w:rsidRPr="00F63C52">
        <w:rPr>
          <w:rFonts w:ascii="Times New Roman" w:hAnsi="Times New Roman" w:cs="Times New Roman"/>
          <w:highlight w:val="gree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F63C52" w:rsidRDefault="00F566FE" w:rsidP="0080728B">
      <w:pPr>
        <w:pStyle w:val="RUS10"/>
        <w:widowControl w:val="0"/>
        <w:numPr>
          <w:ilvl w:val="0"/>
          <w:numId w:val="0"/>
        </w:numPr>
        <w:rPr>
          <w:rFonts w:ascii="Times New Roman" w:hAnsi="Times New Roman" w:cs="Times New Roman"/>
          <w:highlight w:val="green"/>
        </w:rPr>
      </w:pPr>
      <w:r w:rsidRPr="00F63C52">
        <w:rPr>
          <w:rFonts w:ascii="Times New Roman" w:hAnsi="Times New Roman" w:cs="Times New Roman"/>
          <w:highlight w:val="green"/>
        </w:rPr>
        <w:t xml:space="preserve">а также в иных случаях, предусмотренных Договором, </w:t>
      </w:r>
      <w:r w:rsidR="00B613B6" w:rsidRPr="00F63C52">
        <w:rPr>
          <w:rFonts w:ascii="Times New Roman" w:hAnsi="Times New Roman" w:cs="Times New Roman"/>
          <w:highlight w:val="green"/>
        </w:rPr>
        <w:t xml:space="preserve">дополнительным </w:t>
      </w:r>
      <w:r w:rsidRPr="00F63C52">
        <w:rPr>
          <w:rFonts w:ascii="Times New Roman" w:hAnsi="Times New Roman" w:cs="Times New Roman"/>
          <w:highlight w:val="gree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F63C52">
        <w:rPr>
          <w:rFonts w:ascii="Times New Roman" w:hAnsi="Times New Roman" w:cs="Times New Roman"/>
          <w:highlight w:val="green"/>
        </w:rPr>
        <w:t>Результатами Работ, созданными Подрядчиком на дату прекращения Договора</w:t>
      </w:r>
      <w:r w:rsidRPr="00F63C52">
        <w:rPr>
          <w:rFonts w:ascii="Times New Roman" w:hAnsi="Times New Roman" w:cs="Times New Roman"/>
          <w:highlight w:val="green"/>
        </w:rPr>
        <w:t>.</w:t>
      </w:r>
    </w:p>
    <w:p w14:paraId="4724633F" w14:textId="537443DB" w:rsidR="00E970F2" w:rsidRPr="00F63C52" w:rsidRDefault="00E970F2" w:rsidP="00E970F2">
      <w:pPr>
        <w:pStyle w:val="RUS11"/>
        <w:numPr>
          <w:ilvl w:val="0"/>
          <w:numId w:val="0"/>
        </w:numPr>
        <w:ind w:left="1" w:firstLine="567"/>
        <w:rPr>
          <w:rFonts w:ascii="Times New Roman" w:eastAsiaTheme="minorEastAsia" w:hAnsi="Times New Roman" w:cs="Times New Roman"/>
          <w:highlight w:val="green"/>
        </w:rPr>
      </w:pPr>
      <w:bookmarkStart w:id="114" w:name="_Ref513800253"/>
      <w:r w:rsidRPr="00F63C52">
        <w:rPr>
          <w:rFonts w:ascii="Times New Roman" w:eastAsiaTheme="minorEastAsia" w:hAnsi="Times New Roman" w:cs="Times New Roman"/>
          <w:highlight w:val="gree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F63C52" w:rsidRDefault="00E970F2" w:rsidP="00E970F2">
      <w:pPr>
        <w:pStyle w:val="RUS11"/>
        <w:rPr>
          <w:rFonts w:ascii="Times New Roman" w:hAnsi="Times New Roman" w:cs="Times New Roman"/>
          <w:highlight w:val="green"/>
        </w:rPr>
      </w:pPr>
      <w:r w:rsidRPr="00F63C52">
        <w:rPr>
          <w:rFonts w:ascii="Times New Roman" w:hAnsi="Times New Roman" w:cs="Times New Roman"/>
          <w:highlight w:val="green"/>
        </w:rPr>
        <w:t>В случае:</w:t>
      </w:r>
    </w:p>
    <w:p w14:paraId="4CD0837C"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(1)</w:t>
      </w:r>
      <w:r w:rsidRPr="00F63C52">
        <w:rPr>
          <w:rFonts w:ascii="Times New Roman" w:hAnsi="Times New Roman" w:cs="Times New Roman"/>
          <w:highlight w:val="gree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(2)</w:t>
      </w:r>
      <w:r w:rsidRPr="00F63C52">
        <w:rPr>
          <w:rFonts w:ascii="Times New Roman" w:hAnsi="Times New Roman" w:cs="Times New Roman"/>
          <w:highlight w:val="gree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(3)</w:t>
      </w:r>
      <w:r w:rsidRPr="00F63C52">
        <w:rPr>
          <w:rFonts w:ascii="Times New Roman" w:hAnsi="Times New Roman" w:cs="Times New Roman"/>
          <w:highlight w:val="gree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F63C52">
        <w:rPr>
          <w:rFonts w:ascii="Times New Roman" w:hAnsi="Times New Roman" w:cs="Times New Roman"/>
          <w:highlight w:val="green"/>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F63C52">
        <w:rPr>
          <w:rFonts w:ascii="Times New Roman" w:hAnsi="Times New Roman" w:cs="Times New Roman"/>
          <w:highlight w:val="green"/>
        </w:rPr>
        <w:lastRenderedPageBreak/>
        <w:t>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4"/>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6" w:name="_Ref500770688"/>
      <w:bookmarkStart w:id="117" w:name="_Toc504140786"/>
      <w:bookmarkStart w:id="118" w:name="_Toc518653276"/>
      <w:r w:rsidRPr="0080728B">
        <w:rPr>
          <w:rFonts w:ascii="Times New Roman" w:hAnsi="Times New Roman" w:cs="Times New Roman"/>
        </w:rPr>
        <w:lastRenderedPageBreak/>
        <w:t>Обстоятельства непреодолимой силы</w:t>
      </w:r>
      <w:bookmarkEnd w:id="116"/>
      <w:bookmarkEnd w:id="117"/>
      <w:bookmarkEnd w:id="118"/>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9"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9"/>
    </w:p>
    <w:p w14:paraId="4FC9C6A7" w14:textId="29BAAF88" w:rsidR="009A6F15" w:rsidRPr="0080728B" w:rsidRDefault="00D94937" w:rsidP="0080728B">
      <w:pPr>
        <w:pStyle w:val="RUS11"/>
        <w:widowControl w:val="0"/>
        <w:rPr>
          <w:rFonts w:ascii="Times New Roman" w:hAnsi="Times New Roman" w:cs="Times New Roman"/>
        </w:rPr>
      </w:pPr>
      <w:bookmarkStart w:id="120"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0"/>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D94937" w:rsidRPr="0080728B">
        <w:rPr>
          <w:rFonts w:ascii="Times New Roman" w:hAnsi="Times New Roman" w:cs="Times New Roman"/>
        </w:rPr>
        <w:lastRenderedPageBreak/>
        <w:t>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1" w:name="_Toc504140787"/>
      <w:bookmarkStart w:id="122"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1"/>
      <w:bookmarkEnd w:id="122"/>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3" w:name="_Toc504140788"/>
      <w:bookmarkStart w:id="124" w:name="_Toc518653278"/>
      <w:bookmarkStart w:id="125" w:name="_Ref493722501"/>
      <w:r w:rsidRPr="0080728B">
        <w:rPr>
          <w:rFonts w:ascii="Times New Roman" w:hAnsi="Times New Roman" w:cs="Times New Roman"/>
        </w:rPr>
        <w:t>Конфиденциальность</w:t>
      </w:r>
      <w:bookmarkEnd w:id="123"/>
      <w:bookmarkEnd w:id="124"/>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w:t>
      </w:r>
      <w:r w:rsidRPr="0080728B">
        <w:rPr>
          <w:rFonts w:ascii="Times New Roman" w:hAnsi="Times New Roman" w:cs="Times New Roman"/>
        </w:rPr>
        <w:lastRenderedPageBreak/>
        <w:t>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6" w:name="_Toc504140789"/>
      <w:bookmarkStart w:id="127" w:name="_Toc518653279"/>
      <w:bookmarkEnd w:id="125"/>
      <w:r w:rsidRPr="0080728B">
        <w:rPr>
          <w:rFonts w:ascii="Times New Roman" w:hAnsi="Times New Roman" w:cs="Times New Roman"/>
        </w:rPr>
        <w:t>Толкование</w:t>
      </w:r>
      <w:bookmarkEnd w:id="126"/>
      <w:bookmarkEnd w:id="127"/>
    </w:p>
    <w:p w14:paraId="7795DE58" w14:textId="77777777" w:rsidR="00F62AC9" w:rsidRPr="0080728B" w:rsidRDefault="00F62AC9" w:rsidP="0080728B">
      <w:pPr>
        <w:pStyle w:val="RUS11"/>
        <w:widowControl w:val="0"/>
        <w:rPr>
          <w:rFonts w:ascii="Times New Roman" w:hAnsi="Times New Roman" w:cs="Times New Roman"/>
        </w:rPr>
      </w:pPr>
      <w:bookmarkStart w:id="128"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9"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9"/>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0" w:name="_Toc504140790"/>
      <w:bookmarkStart w:id="131" w:name="_Ref513222668"/>
      <w:bookmarkStart w:id="132" w:name="_Toc518653280"/>
      <w:r w:rsidRPr="0080728B">
        <w:rPr>
          <w:rFonts w:ascii="Times New Roman" w:hAnsi="Times New Roman" w:cs="Times New Roman"/>
        </w:rPr>
        <w:t>Уведомления</w:t>
      </w:r>
      <w:bookmarkEnd w:id="128"/>
      <w:bookmarkEnd w:id="130"/>
      <w:bookmarkEnd w:id="131"/>
      <w:bookmarkEnd w:id="132"/>
    </w:p>
    <w:p w14:paraId="4CE0C3E6" w14:textId="77777777" w:rsidR="006D7D13" w:rsidRPr="0080728B" w:rsidRDefault="006D7D13" w:rsidP="0080728B">
      <w:pPr>
        <w:pStyle w:val="RUS11"/>
        <w:widowControl w:val="0"/>
        <w:rPr>
          <w:rFonts w:ascii="Times New Roman" w:hAnsi="Times New Roman" w:cs="Times New Roman"/>
        </w:rPr>
      </w:pPr>
      <w:bookmarkStart w:id="133"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3"/>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4"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lastRenderedPageBreak/>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4"/>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35"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5"/>
    </w:p>
    <w:p w14:paraId="36BEA947" w14:textId="1CA16D15" w:rsidR="00773754" w:rsidRPr="0080728B" w:rsidRDefault="00773754" w:rsidP="0080728B">
      <w:pPr>
        <w:pStyle w:val="RUS11"/>
        <w:widowControl w:val="0"/>
        <w:rPr>
          <w:rFonts w:ascii="Times New Roman" w:hAnsi="Times New Roman" w:cs="Times New Roman"/>
        </w:rPr>
      </w:pPr>
      <w:bookmarkStart w:id="136"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6"/>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lastRenderedPageBreak/>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37" w:name="_Ref500770497"/>
      <w:bookmarkStart w:id="138" w:name="_Toc504140791"/>
      <w:bookmarkStart w:id="139"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4"/>
      </w:r>
      <w:bookmarkEnd w:id="137"/>
      <w:bookmarkEnd w:id="138"/>
      <w:bookmarkEnd w:id="139"/>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lastRenderedPageBreak/>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7777777" w:rsidR="00606AF8" w:rsidRPr="0080728B" w:rsidRDefault="00606AF8" w:rsidP="0080728B">
      <w:pPr>
        <w:pStyle w:val="RUS1"/>
        <w:widowControl w:val="0"/>
        <w:spacing w:before="0"/>
        <w:rPr>
          <w:rFonts w:ascii="Times New Roman" w:hAnsi="Times New Roman" w:cs="Times New Roman"/>
        </w:rPr>
      </w:pPr>
      <w:bookmarkStart w:id="140" w:name="_Ref500768055"/>
      <w:bookmarkStart w:id="141" w:name="_Toc504140792"/>
      <w:bookmarkStart w:id="142" w:name="_Toc518653282"/>
      <w:r w:rsidRPr="0080728B">
        <w:rPr>
          <w:rFonts w:ascii="Times New Roman" w:hAnsi="Times New Roman" w:cs="Times New Roman"/>
        </w:rPr>
        <w:t>Авторский надзор</w:t>
      </w:r>
      <w:r w:rsidRPr="0080728B">
        <w:rPr>
          <w:rStyle w:val="aa"/>
          <w:rFonts w:ascii="Times New Roman" w:hAnsi="Times New Roman" w:cs="Times New Roman"/>
          <w:color w:val="C00000"/>
        </w:rPr>
        <w:footnoteReference w:id="5"/>
      </w:r>
      <w:bookmarkEnd w:id="140"/>
      <w:bookmarkEnd w:id="141"/>
      <w:bookmarkEnd w:id="142"/>
    </w:p>
    <w:p w14:paraId="023CC654" w14:textId="507EAAEC" w:rsidR="00CA6CF8" w:rsidRPr="0080728B" w:rsidRDefault="00606AF8" w:rsidP="0080728B">
      <w:pPr>
        <w:pStyle w:val="RUS11"/>
        <w:widowControl w:val="0"/>
        <w:rPr>
          <w:rFonts w:ascii="Times New Roman" w:hAnsi="Times New Roman" w:cs="Times New Roman"/>
        </w:rPr>
      </w:pPr>
      <w:bookmarkStart w:id="143"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Pr="0080728B">
        <w:rPr>
          <w:rFonts w:ascii="Times New Roman" w:hAnsi="Times New Roman" w:cs="Times New Roman"/>
          <w:vertAlign w:val="superscript"/>
        </w:rPr>
        <w:footnoteReference w:id="6"/>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45" w:name="_Toc504140793"/>
      <w:bookmarkEnd w:id="143"/>
    </w:p>
    <w:p w14:paraId="4793F07F" w14:textId="77777777" w:rsidR="00DD4AD8" w:rsidRPr="0080728B" w:rsidRDefault="00DD4AD8" w:rsidP="00DD4AD8">
      <w:pPr>
        <w:pStyle w:val="RUS1"/>
        <w:widowControl w:val="0"/>
        <w:spacing w:before="0"/>
        <w:rPr>
          <w:rFonts w:ascii="Times New Roman" w:hAnsi="Times New Roman" w:cs="Times New Roman"/>
        </w:rPr>
      </w:pPr>
      <w:bookmarkStart w:id="146" w:name="_Toc518653283"/>
      <w:bookmarkEnd w:id="145"/>
      <w:r w:rsidRPr="0080728B">
        <w:rPr>
          <w:rFonts w:ascii="Times New Roman" w:hAnsi="Times New Roman" w:cs="Times New Roman"/>
        </w:rPr>
        <w:t>Заключительные положения</w:t>
      </w:r>
      <w:bookmarkEnd w:id="146"/>
    </w:p>
    <w:p w14:paraId="117E15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_Ref496635389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25</w:t>
      </w:r>
      <w:r w:rsidRPr="0080728B">
        <w:rPr>
          <w:rFonts w:ascii="Times New Roman" w:hAnsi="Times New Roman" w:cs="Times New Roman"/>
        </w:rPr>
        <w:fldChar w:fldCharType="end"/>
      </w:r>
      <w:r w:rsidRPr="0080728B">
        <w:rPr>
          <w:rFonts w:ascii="Times New Roman" w:hAnsi="Times New Roman" w:cs="Times New Roman"/>
        </w:rPr>
        <w:t xml:space="preserve"> Договора. Предоставление указанных гарантий является первым юридически значимым действием].</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7"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7"/>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w:t>
      </w:r>
      <w:r w:rsidRPr="0080728B">
        <w:rPr>
          <w:rFonts w:ascii="Times New Roman" w:hAnsi="Times New Roman" w:cs="Times New Roman"/>
        </w:rPr>
        <w:lastRenderedPageBreak/>
        <w:t xml:space="preserve">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B718CF" w:rsidRDefault="00726B40" w:rsidP="00726B40">
      <w:pPr>
        <w:pStyle w:val="RUS111"/>
        <w:ind w:left="0"/>
        <w:rPr>
          <w:rFonts w:ascii="Times New Roman" w:hAnsi="Times New Roman" w:cs="Times New Roman"/>
          <w:highlight w:val="yellow"/>
        </w:rPr>
      </w:pPr>
      <w:r w:rsidRPr="00B718CF">
        <w:rPr>
          <w:rFonts w:ascii="Times New Roman" w:hAnsi="Times New Roman" w:cs="Times New Roman"/>
          <w:highlight w:val="yellow"/>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B718CF" w:rsidRDefault="00DD4AD8" w:rsidP="00DD4AD8">
      <w:pPr>
        <w:pStyle w:val="RUS111"/>
        <w:widowControl w:val="0"/>
        <w:ind w:left="0"/>
        <w:rPr>
          <w:rFonts w:ascii="Times New Roman" w:hAnsi="Times New Roman" w:cs="Times New Roman"/>
          <w:highlight w:val="yellow"/>
        </w:rPr>
      </w:pPr>
      <w:r w:rsidRPr="00B718CF">
        <w:rPr>
          <w:rFonts w:ascii="Times New Roman" w:hAnsi="Times New Roman" w:cs="Times New Roman"/>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B718CF" w:rsidRDefault="00DD4AD8" w:rsidP="00DD4AD8">
      <w:pPr>
        <w:pStyle w:val="RUS111"/>
        <w:widowControl w:val="0"/>
        <w:ind w:left="0"/>
        <w:rPr>
          <w:rFonts w:ascii="Times New Roman" w:hAnsi="Times New Roman" w:cs="Times New Roman"/>
          <w:highlight w:val="yellow"/>
        </w:rPr>
      </w:pPr>
      <w:r w:rsidRPr="00B718CF">
        <w:rPr>
          <w:rFonts w:ascii="Times New Roman" w:hAnsi="Times New Roman" w:cs="Times New Roman"/>
          <w:highlight w:val="yellow"/>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B718CF" w:rsidRDefault="00726B40" w:rsidP="00726B40">
      <w:pPr>
        <w:pStyle w:val="RUS111"/>
        <w:ind w:left="0"/>
        <w:rPr>
          <w:rFonts w:ascii="Times New Roman" w:hAnsi="Times New Roman" w:cs="Times New Roman"/>
          <w:highlight w:val="yellow"/>
        </w:rPr>
      </w:pPr>
      <w:r w:rsidRPr="00B718CF">
        <w:rPr>
          <w:rFonts w:ascii="Times New Roman" w:hAnsi="Times New Roman" w:cs="Times New Roman"/>
          <w:highlight w:val="yellow"/>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 xml:space="preserve">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w:t>
      </w:r>
      <w:r w:rsidRPr="0080728B">
        <w:rPr>
          <w:rFonts w:ascii="Times New Roman" w:hAnsi="Times New Roman" w:cs="Times New Roman"/>
        </w:rPr>
        <w:lastRenderedPageBreak/>
        <w:t>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8" w:name="_Toc504140794"/>
      <w:bookmarkStart w:id="149" w:name="_Toc518653284"/>
      <w:r w:rsidRPr="0080728B">
        <w:rPr>
          <w:rFonts w:ascii="Times New Roman" w:hAnsi="Times New Roman" w:cs="Times New Roman"/>
        </w:rPr>
        <w:t>Перечень документов, прилагаемых к настоящему Договору</w:t>
      </w:r>
      <w:bookmarkEnd w:id="148"/>
      <w:bookmarkEnd w:id="149"/>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8AE445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0818D6F"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E28C141" w14:textId="198E11A9"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DD4AD8">
        <w:rPr>
          <w:rFonts w:ascii="Times New Roman" w:hAnsi="Times New Roman" w:cs="Times New Roman"/>
          <w:b/>
          <w:sz w:val="22"/>
          <w:szCs w:val="22"/>
          <w:highlight w:val="cyan"/>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50" w:name="_Toc504140795"/>
      <w:bookmarkStart w:id="151"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50"/>
      <w:bookmarkEnd w:id="151"/>
    </w:p>
    <w:tbl>
      <w:tblPr>
        <w:tblW w:w="5000" w:type="pct"/>
        <w:tblLook w:val="00A0" w:firstRow="1" w:lastRow="0" w:firstColumn="1" w:lastColumn="0" w:noHBand="0" w:noVBand="0"/>
      </w:tblPr>
      <w:tblGrid>
        <w:gridCol w:w="4649"/>
        <w:gridCol w:w="4705"/>
      </w:tblGrid>
      <w:tr w:rsidR="001A03EB" w:rsidRPr="0080728B" w14:paraId="44F83375" w14:textId="77777777" w:rsidTr="003511A2">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3511A2">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lastRenderedPageBreak/>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330EEAE4"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b/>
                <w:bCs/>
                <w:color w:val="000000"/>
                <w:sz w:val="22"/>
                <w:szCs w:val="22"/>
              </w:rPr>
            </w:pPr>
            <w:r w:rsidRPr="003511A2">
              <w:rPr>
                <w:rFonts w:ascii="Times New Roman" w:eastAsia="Times New Roman" w:hAnsi="Times New Roman" w:cs="Times New Roman"/>
                <w:color w:val="000000"/>
                <w:sz w:val="22"/>
                <w:szCs w:val="22"/>
              </w:rPr>
              <w:t xml:space="preserve">Адрес: </w:t>
            </w:r>
            <w:r w:rsidRPr="003511A2">
              <w:rPr>
                <w:rFonts w:ascii="Times New Roman" w:eastAsia="Times New Roman" w:hAnsi="Times New Roman" w:cs="Times New Roman"/>
                <w:b/>
                <w:bCs/>
                <w:color w:val="000000"/>
                <w:sz w:val="22"/>
                <w:szCs w:val="22"/>
              </w:rPr>
              <w:t>186435, Республика Карелия,</w:t>
            </w:r>
          </w:p>
          <w:p w14:paraId="5E55ED57"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b/>
                <w:bCs/>
                <w:color w:val="000000"/>
                <w:sz w:val="22"/>
                <w:szCs w:val="22"/>
              </w:rPr>
              <w:t>Сегежский р-н, д. Каменный Бор, ул. Набережная, д.1В (</w:t>
            </w:r>
            <w:proofErr w:type="spellStart"/>
            <w:r w:rsidRPr="003511A2">
              <w:rPr>
                <w:rFonts w:ascii="Times New Roman" w:eastAsia="Times New Roman" w:hAnsi="Times New Roman" w:cs="Times New Roman"/>
                <w:b/>
                <w:bCs/>
                <w:color w:val="000000"/>
                <w:sz w:val="22"/>
                <w:szCs w:val="22"/>
              </w:rPr>
              <w:t>Ондская</w:t>
            </w:r>
            <w:proofErr w:type="spellEnd"/>
            <w:r w:rsidRPr="003511A2">
              <w:rPr>
                <w:rFonts w:ascii="Times New Roman" w:eastAsia="Times New Roman" w:hAnsi="Times New Roman" w:cs="Times New Roman"/>
                <w:b/>
                <w:bCs/>
                <w:color w:val="000000"/>
                <w:sz w:val="22"/>
                <w:szCs w:val="22"/>
              </w:rPr>
              <w:t xml:space="preserve"> ГЭС)</w:t>
            </w:r>
          </w:p>
          <w:p w14:paraId="217F1702"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Тел./факс: </w:t>
            </w:r>
            <w:r w:rsidRPr="003511A2">
              <w:rPr>
                <w:rFonts w:ascii="Times New Roman" w:eastAsia="Times New Roman" w:hAnsi="Times New Roman" w:cs="Times New Roman"/>
                <w:b/>
                <w:bCs/>
                <w:color w:val="000000"/>
                <w:sz w:val="22"/>
                <w:szCs w:val="22"/>
              </w:rPr>
              <w:t>8 (814-31) 36 601</w:t>
            </w:r>
          </w:p>
          <w:p w14:paraId="23A27534"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Эл. адрес: </w:t>
            </w:r>
            <w:r w:rsidRPr="003511A2">
              <w:rPr>
                <w:rFonts w:ascii="Times New Roman" w:eastAsia="Times New Roman" w:hAnsi="Times New Roman" w:cs="Times New Roman"/>
                <w:b/>
                <w:bCs/>
                <w:color w:val="000000"/>
                <w:sz w:val="22"/>
                <w:szCs w:val="22"/>
                <w:lang w:val="en-US"/>
              </w:rPr>
              <w:t>ese</w:t>
            </w:r>
            <w:r w:rsidRPr="003511A2">
              <w:rPr>
                <w:rFonts w:ascii="Times New Roman" w:eastAsia="Times New Roman" w:hAnsi="Times New Roman" w:cs="Times New Roman"/>
                <w:b/>
                <w:bCs/>
                <w:color w:val="000000"/>
                <w:sz w:val="22"/>
                <w:szCs w:val="22"/>
              </w:rPr>
              <w:t>-</w:t>
            </w:r>
            <w:proofErr w:type="spellStart"/>
            <w:r w:rsidRPr="003511A2">
              <w:rPr>
                <w:rFonts w:ascii="Times New Roman" w:eastAsia="Times New Roman" w:hAnsi="Times New Roman" w:cs="Times New Roman"/>
                <w:b/>
                <w:bCs/>
                <w:color w:val="000000"/>
                <w:sz w:val="22"/>
                <w:szCs w:val="22"/>
                <w:lang w:val="en-US"/>
              </w:rPr>
              <w:t>te</w:t>
            </w:r>
            <w:proofErr w:type="spellEnd"/>
            <w:r w:rsidRPr="003511A2">
              <w:rPr>
                <w:rFonts w:ascii="Times New Roman" w:eastAsia="Times New Roman" w:hAnsi="Times New Roman" w:cs="Times New Roman"/>
                <w:b/>
                <w:bCs/>
                <w:color w:val="000000"/>
                <w:sz w:val="22"/>
                <w:szCs w:val="22"/>
              </w:rPr>
              <w:t>2@</w:t>
            </w:r>
            <w:proofErr w:type="spellStart"/>
            <w:r w:rsidRPr="003511A2">
              <w:rPr>
                <w:rFonts w:ascii="Times New Roman" w:eastAsia="Times New Roman" w:hAnsi="Times New Roman" w:cs="Times New Roman"/>
                <w:b/>
                <w:bCs/>
                <w:color w:val="000000"/>
                <w:sz w:val="22"/>
                <w:szCs w:val="22"/>
                <w:lang w:val="en-US"/>
              </w:rPr>
              <w:t>irkutskenergo</w:t>
            </w:r>
            <w:proofErr w:type="spellEnd"/>
            <w:r w:rsidRPr="003511A2">
              <w:rPr>
                <w:rFonts w:ascii="Times New Roman" w:eastAsia="Times New Roman" w:hAnsi="Times New Roman" w:cs="Times New Roman"/>
                <w:b/>
                <w:bCs/>
                <w:color w:val="000000"/>
                <w:sz w:val="22"/>
                <w:szCs w:val="22"/>
              </w:rPr>
              <w:t>.</w:t>
            </w:r>
            <w:proofErr w:type="spellStart"/>
            <w:r w:rsidRPr="003511A2">
              <w:rPr>
                <w:rFonts w:ascii="Times New Roman" w:eastAsia="Times New Roman" w:hAnsi="Times New Roman" w:cs="Times New Roman"/>
                <w:b/>
                <w:bCs/>
                <w:color w:val="000000"/>
                <w:sz w:val="22"/>
                <w:szCs w:val="22"/>
                <w:lang w:val="en-US"/>
              </w:rPr>
              <w:t>ru</w:t>
            </w:r>
            <w:proofErr w:type="spellEnd"/>
          </w:p>
          <w:p w14:paraId="2A771EB0"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ОГРН </w:t>
            </w:r>
            <w:r w:rsidRPr="003511A2">
              <w:rPr>
                <w:rFonts w:ascii="Times New Roman" w:eastAsia="Times New Roman" w:hAnsi="Times New Roman" w:cs="Times New Roman"/>
                <w:b/>
                <w:color w:val="000000"/>
                <w:sz w:val="22"/>
                <w:szCs w:val="22"/>
              </w:rPr>
              <w:t>1137746003658</w:t>
            </w:r>
          </w:p>
          <w:p w14:paraId="36E114C3" w14:textId="77777777" w:rsidR="003511A2" w:rsidRPr="003511A2" w:rsidRDefault="003511A2" w:rsidP="003511A2">
            <w:pPr>
              <w:widowControl w:val="0"/>
              <w:tabs>
                <w:tab w:val="left" w:pos="3696"/>
              </w:tabs>
              <w:autoSpaceDE w:val="0"/>
              <w:autoSpaceDN w:val="0"/>
              <w:adjustRightInd w:val="0"/>
              <w:spacing w:before="120" w:line="240" w:lineRule="auto"/>
              <w:ind w:left="33"/>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ИНН </w:t>
            </w:r>
            <w:r w:rsidRPr="003511A2">
              <w:rPr>
                <w:rFonts w:ascii="Times New Roman" w:eastAsia="Times New Roman" w:hAnsi="Times New Roman" w:cs="Times New Roman"/>
                <w:b/>
                <w:bCs/>
                <w:color w:val="000000"/>
                <w:sz w:val="22"/>
                <w:szCs w:val="22"/>
              </w:rPr>
              <w:t>7702806250</w:t>
            </w:r>
          </w:p>
          <w:p w14:paraId="73E659F9" w14:textId="77777777" w:rsidR="003511A2" w:rsidRPr="003511A2" w:rsidRDefault="003511A2" w:rsidP="003511A2">
            <w:pPr>
              <w:widowControl w:val="0"/>
              <w:tabs>
                <w:tab w:val="left" w:pos="3696"/>
              </w:tabs>
              <w:spacing w:before="120" w:line="240" w:lineRule="auto"/>
              <w:ind w:left="34"/>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Банк </w:t>
            </w:r>
            <w:r w:rsidRPr="003511A2">
              <w:rPr>
                <w:rFonts w:ascii="Times New Roman" w:eastAsia="Times New Roman" w:hAnsi="Times New Roman" w:cs="Times New Roman"/>
                <w:b/>
                <w:bCs/>
                <w:color w:val="000000"/>
                <w:sz w:val="22"/>
                <w:szCs w:val="22"/>
              </w:rPr>
              <w:t>[•]</w:t>
            </w:r>
          </w:p>
          <w:p w14:paraId="67169D31" w14:textId="77777777" w:rsidR="003511A2" w:rsidRPr="003511A2" w:rsidRDefault="003511A2" w:rsidP="003511A2">
            <w:pPr>
              <w:widowControl w:val="0"/>
              <w:tabs>
                <w:tab w:val="left" w:pos="3696"/>
              </w:tabs>
              <w:spacing w:before="120" w:line="240" w:lineRule="auto"/>
              <w:ind w:left="34"/>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к/с </w:t>
            </w:r>
            <w:r w:rsidRPr="003511A2">
              <w:rPr>
                <w:rFonts w:ascii="Times New Roman" w:eastAsia="Times New Roman" w:hAnsi="Times New Roman" w:cs="Times New Roman"/>
                <w:b/>
                <w:bCs/>
                <w:color w:val="000000"/>
                <w:sz w:val="22"/>
                <w:szCs w:val="22"/>
              </w:rPr>
              <w:t>30101810200000000823 в ГУ Банка России по ЦФО</w:t>
            </w:r>
          </w:p>
          <w:p w14:paraId="699944D4" w14:textId="77777777" w:rsidR="003511A2" w:rsidRPr="003511A2" w:rsidRDefault="003511A2" w:rsidP="003511A2">
            <w:pPr>
              <w:widowControl w:val="0"/>
              <w:tabs>
                <w:tab w:val="left" w:pos="3696"/>
              </w:tabs>
              <w:spacing w:before="120" w:line="240" w:lineRule="auto"/>
              <w:ind w:left="34"/>
              <w:jc w:val="both"/>
              <w:rPr>
                <w:rFonts w:ascii="Times New Roman" w:eastAsia="Times New Roman" w:hAnsi="Times New Roman" w:cs="Times New Roman"/>
                <w:color w:val="000000"/>
                <w:sz w:val="22"/>
                <w:szCs w:val="22"/>
              </w:rPr>
            </w:pPr>
            <w:r w:rsidRPr="003511A2">
              <w:rPr>
                <w:rFonts w:ascii="Times New Roman" w:eastAsia="Times New Roman" w:hAnsi="Times New Roman" w:cs="Times New Roman"/>
                <w:color w:val="000000"/>
                <w:sz w:val="22"/>
                <w:szCs w:val="22"/>
              </w:rPr>
              <w:t xml:space="preserve">БИК </w:t>
            </w:r>
            <w:r w:rsidRPr="003511A2">
              <w:rPr>
                <w:rFonts w:ascii="Times New Roman" w:eastAsia="Times New Roman" w:hAnsi="Times New Roman" w:cs="Times New Roman"/>
                <w:b/>
                <w:bCs/>
                <w:color w:val="000000"/>
                <w:sz w:val="22"/>
                <w:szCs w:val="22"/>
              </w:rPr>
              <w:t>044525823</w:t>
            </w:r>
          </w:p>
          <w:p w14:paraId="6797A8DE" w14:textId="37F265AA" w:rsidR="001A03EB" w:rsidRPr="0080728B" w:rsidRDefault="003511A2" w:rsidP="003511A2">
            <w:pPr>
              <w:widowControl w:val="0"/>
              <w:tabs>
                <w:tab w:val="left" w:pos="3696"/>
              </w:tabs>
              <w:autoSpaceDE w:val="0"/>
              <w:autoSpaceDN w:val="0"/>
              <w:adjustRightInd w:val="0"/>
              <w:ind w:left="33"/>
              <w:rPr>
                <w:rFonts w:ascii="Times New Roman" w:hAnsi="Times New Roman" w:cs="Times New Roman"/>
                <w:b/>
                <w:color w:val="000000"/>
                <w:sz w:val="22"/>
                <w:szCs w:val="22"/>
              </w:rPr>
            </w:pPr>
            <w:r w:rsidRPr="003511A2">
              <w:rPr>
                <w:rFonts w:ascii="Times New Roman" w:eastAsia="Times New Roman" w:hAnsi="Times New Roman" w:cs="Times New Roman"/>
                <w:color w:val="000000"/>
                <w:sz w:val="22"/>
                <w:szCs w:val="22"/>
              </w:rPr>
              <w:t>р/с</w:t>
            </w:r>
            <w:r w:rsidRPr="003511A2">
              <w:rPr>
                <w:rFonts w:ascii="Times New Roman" w:eastAsia="Times New Roman" w:hAnsi="Times New Roman" w:cs="Times New Roman"/>
                <w:sz w:val="22"/>
                <w:szCs w:val="22"/>
              </w:rPr>
              <w:t xml:space="preserve"> </w:t>
            </w:r>
            <w:r w:rsidRPr="003511A2">
              <w:rPr>
                <w:rFonts w:ascii="Times New Roman" w:eastAsia="Times New Roman" w:hAnsi="Times New Roman" w:cs="Times New Roman"/>
                <w:b/>
                <w:color w:val="000000"/>
                <w:sz w:val="22"/>
                <w:szCs w:val="22"/>
              </w:rPr>
              <w:t>40702810300000092243</w:t>
            </w:r>
          </w:p>
        </w:tc>
      </w:tr>
    </w:tbl>
    <w:p w14:paraId="791BD352" w14:textId="66822764" w:rsidR="001A03EB" w:rsidRDefault="001A03EB" w:rsidP="0080728B">
      <w:pPr>
        <w:pStyle w:val="afa"/>
        <w:widowControl w:val="0"/>
        <w:spacing w:after="120" w:line="264" w:lineRule="auto"/>
        <w:ind w:firstLine="567"/>
        <w:rPr>
          <w:rFonts w:ascii="Times New Roman" w:hAnsi="Times New Roman" w:cs="Times New Roman"/>
          <w:sz w:val="22"/>
          <w:szCs w:val="22"/>
        </w:rPr>
      </w:pPr>
    </w:p>
    <w:tbl>
      <w:tblPr>
        <w:tblW w:w="5000" w:type="pct"/>
        <w:tblCellMar>
          <w:left w:w="28" w:type="dxa"/>
          <w:right w:w="28" w:type="dxa"/>
        </w:tblCellMar>
        <w:tblLook w:val="04A0" w:firstRow="1" w:lastRow="0" w:firstColumn="1" w:lastColumn="0" w:noHBand="0" w:noVBand="1"/>
      </w:tblPr>
      <w:tblGrid>
        <w:gridCol w:w="4677"/>
        <w:gridCol w:w="4677"/>
      </w:tblGrid>
      <w:tr w:rsidR="003511A2" w:rsidRPr="003511A2" w14:paraId="3A243B34" w14:textId="77777777" w:rsidTr="00A53D83">
        <w:tc>
          <w:tcPr>
            <w:tcW w:w="4785" w:type="dxa"/>
            <w:shd w:val="clear" w:color="auto" w:fill="auto"/>
          </w:tcPr>
          <w:p w14:paraId="1B4A99EA" w14:textId="77777777" w:rsidR="003511A2" w:rsidRPr="003511A2" w:rsidRDefault="003511A2" w:rsidP="003511A2">
            <w:pPr>
              <w:spacing w:line="240" w:lineRule="auto"/>
              <w:jc w:val="both"/>
              <w:rPr>
                <w:rFonts w:ascii="Times New Roman" w:eastAsia="Times New Roman" w:hAnsi="Times New Roman" w:cs="Times New Roman"/>
                <w:b/>
                <w:sz w:val="22"/>
                <w:szCs w:val="22"/>
              </w:rPr>
            </w:pPr>
            <w:r w:rsidRPr="003511A2">
              <w:rPr>
                <w:rFonts w:ascii="Times New Roman" w:eastAsia="Times New Roman" w:hAnsi="Times New Roman" w:cs="Times New Roman"/>
                <w:b/>
                <w:sz w:val="22"/>
                <w:szCs w:val="22"/>
              </w:rPr>
              <w:t>Подрядчик:</w:t>
            </w:r>
          </w:p>
        </w:tc>
        <w:tc>
          <w:tcPr>
            <w:tcW w:w="4785" w:type="dxa"/>
            <w:shd w:val="clear" w:color="auto" w:fill="auto"/>
          </w:tcPr>
          <w:p w14:paraId="17FF59C9" w14:textId="77777777" w:rsidR="003511A2" w:rsidRPr="003511A2" w:rsidRDefault="003511A2" w:rsidP="003511A2">
            <w:pPr>
              <w:spacing w:line="240" w:lineRule="auto"/>
              <w:rPr>
                <w:rFonts w:ascii="Times New Roman" w:eastAsia="Times New Roman" w:hAnsi="Times New Roman" w:cs="Times New Roman"/>
                <w:b/>
                <w:sz w:val="22"/>
                <w:szCs w:val="22"/>
              </w:rPr>
            </w:pPr>
            <w:r w:rsidRPr="003511A2">
              <w:rPr>
                <w:rFonts w:ascii="Times New Roman" w:eastAsia="Times New Roman" w:hAnsi="Times New Roman" w:cs="Times New Roman"/>
                <w:b/>
                <w:sz w:val="22"/>
                <w:szCs w:val="22"/>
              </w:rPr>
              <w:t>Заказчик:</w:t>
            </w:r>
          </w:p>
        </w:tc>
      </w:tr>
      <w:tr w:rsidR="003511A2" w:rsidRPr="003511A2" w14:paraId="363685F9" w14:textId="77777777" w:rsidTr="00A53D83">
        <w:tc>
          <w:tcPr>
            <w:tcW w:w="4785" w:type="dxa"/>
            <w:shd w:val="clear" w:color="auto" w:fill="auto"/>
          </w:tcPr>
          <w:p w14:paraId="3D378FF9" w14:textId="77777777" w:rsidR="003511A2" w:rsidRDefault="003511A2" w:rsidP="003511A2">
            <w:pPr>
              <w:spacing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Должность</w:t>
            </w:r>
          </w:p>
          <w:p w14:paraId="6A781BD5" w14:textId="5A9BBBCD" w:rsidR="003511A2" w:rsidRPr="003511A2" w:rsidRDefault="003511A2" w:rsidP="003511A2">
            <w:pPr>
              <w:spacing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«Организация»</w:t>
            </w:r>
          </w:p>
        </w:tc>
        <w:tc>
          <w:tcPr>
            <w:tcW w:w="4785" w:type="dxa"/>
            <w:shd w:val="clear" w:color="auto" w:fill="auto"/>
          </w:tcPr>
          <w:p w14:paraId="1CD09E69" w14:textId="77777777" w:rsidR="003511A2" w:rsidRPr="003511A2" w:rsidRDefault="003511A2" w:rsidP="003511A2">
            <w:pPr>
              <w:spacing w:line="240" w:lineRule="auto"/>
              <w:rPr>
                <w:rFonts w:ascii="Times New Roman" w:eastAsia="Times New Roman" w:hAnsi="Times New Roman" w:cs="Times New Roman"/>
                <w:sz w:val="22"/>
                <w:szCs w:val="22"/>
              </w:rPr>
            </w:pPr>
            <w:r w:rsidRPr="003511A2">
              <w:rPr>
                <w:rFonts w:ascii="Times New Roman" w:eastAsia="Times New Roman" w:hAnsi="Times New Roman" w:cs="Times New Roman"/>
                <w:sz w:val="22"/>
                <w:szCs w:val="22"/>
              </w:rPr>
              <w:t>Генеральный директор</w:t>
            </w:r>
          </w:p>
          <w:p w14:paraId="0A59E86E" w14:textId="77777777" w:rsidR="003511A2" w:rsidRPr="003511A2" w:rsidRDefault="003511A2" w:rsidP="003511A2">
            <w:pPr>
              <w:spacing w:line="240" w:lineRule="auto"/>
              <w:rPr>
                <w:rFonts w:ascii="Times New Roman" w:eastAsia="Times New Roman" w:hAnsi="Times New Roman" w:cs="Times New Roman"/>
                <w:sz w:val="22"/>
                <w:szCs w:val="22"/>
              </w:rPr>
            </w:pPr>
            <w:r w:rsidRPr="003511A2">
              <w:rPr>
                <w:rFonts w:ascii="Times New Roman" w:eastAsia="Times New Roman" w:hAnsi="Times New Roman" w:cs="Times New Roman"/>
                <w:sz w:val="22"/>
                <w:szCs w:val="22"/>
              </w:rPr>
              <w:t>ООО «ЕвроСибЭнерго – тепловая энергия»</w:t>
            </w:r>
          </w:p>
        </w:tc>
      </w:tr>
      <w:tr w:rsidR="003511A2" w:rsidRPr="003511A2" w14:paraId="09233B49" w14:textId="77777777" w:rsidTr="00A53D83">
        <w:tc>
          <w:tcPr>
            <w:tcW w:w="4785" w:type="dxa"/>
            <w:shd w:val="clear" w:color="auto" w:fill="auto"/>
          </w:tcPr>
          <w:p w14:paraId="64BE7C45" w14:textId="77777777" w:rsidR="003511A2" w:rsidRPr="003511A2" w:rsidRDefault="003511A2" w:rsidP="003511A2">
            <w:pPr>
              <w:spacing w:line="240" w:lineRule="auto"/>
              <w:rPr>
                <w:rFonts w:ascii="Times New Roman" w:eastAsia="Times New Roman" w:hAnsi="Times New Roman" w:cs="Times New Roman"/>
                <w:sz w:val="22"/>
                <w:szCs w:val="22"/>
              </w:rPr>
            </w:pPr>
          </w:p>
          <w:p w14:paraId="7AB24299" w14:textId="06E08733" w:rsidR="003511A2" w:rsidRPr="003511A2" w:rsidRDefault="003511A2" w:rsidP="003511A2">
            <w:pPr>
              <w:spacing w:line="240" w:lineRule="auto"/>
              <w:rPr>
                <w:rFonts w:ascii="Times New Roman" w:eastAsia="Times New Roman" w:hAnsi="Times New Roman" w:cs="Times New Roman"/>
                <w:sz w:val="22"/>
                <w:szCs w:val="22"/>
              </w:rPr>
            </w:pPr>
            <w:r w:rsidRPr="003511A2">
              <w:rPr>
                <w:rFonts w:ascii="Times New Roman" w:eastAsia="Times New Roman" w:hAnsi="Times New Roman" w:cs="Times New Roman"/>
                <w:sz w:val="22"/>
                <w:szCs w:val="22"/>
              </w:rPr>
              <w:t xml:space="preserve">___________________________ </w:t>
            </w:r>
            <w:r>
              <w:rPr>
                <w:rFonts w:ascii="Times New Roman" w:eastAsia="Times New Roman" w:hAnsi="Times New Roman" w:cs="Times New Roman"/>
                <w:sz w:val="22"/>
                <w:szCs w:val="22"/>
              </w:rPr>
              <w:t>Фамилия И.О.</w:t>
            </w:r>
          </w:p>
        </w:tc>
        <w:tc>
          <w:tcPr>
            <w:tcW w:w="4785" w:type="dxa"/>
            <w:shd w:val="clear" w:color="auto" w:fill="auto"/>
          </w:tcPr>
          <w:p w14:paraId="23B1D820" w14:textId="77777777" w:rsidR="003511A2" w:rsidRPr="003511A2" w:rsidRDefault="003511A2" w:rsidP="003511A2">
            <w:pPr>
              <w:spacing w:line="240" w:lineRule="auto"/>
              <w:rPr>
                <w:rFonts w:ascii="Times New Roman" w:eastAsia="Times New Roman" w:hAnsi="Times New Roman" w:cs="Times New Roman"/>
                <w:sz w:val="22"/>
                <w:szCs w:val="22"/>
              </w:rPr>
            </w:pPr>
          </w:p>
          <w:p w14:paraId="78BD16DE" w14:textId="77777777" w:rsidR="003511A2" w:rsidRPr="003511A2" w:rsidRDefault="003511A2" w:rsidP="003511A2">
            <w:pPr>
              <w:spacing w:line="240" w:lineRule="auto"/>
              <w:rPr>
                <w:rFonts w:ascii="Times New Roman" w:eastAsia="Times New Roman" w:hAnsi="Times New Roman" w:cs="Times New Roman"/>
                <w:sz w:val="22"/>
                <w:szCs w:val="22"/>
              </w:rPr>
            </w:pPr>
            <w:r w:rsidRPr="003511A2">
              <w:rPr>
                <w:rFonts w:ascii="Times New Roman" w:eastAsia="Times New Roman" w:hAnsi="Times New Roman" w:cs="Times New Roman"/>
                <w:sz w:val="22"/>
                <w:szCs w:val="22"/>
              </w:rPr>
              <w:t>___________________________ Виговский А.В.</w:t>
            </w:r>
          </w:p>
        </w:tc>
      </w:tr>
    </w:tbl>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52" w:name="RefSCH1"/>
      <w:bookmarkStart w:id="153" w:name="_Toc504140796"/>
      <w:bookmarkStart w:id="154" w:name="_Ref512704955"/>
      <w:bookmarkStart w:id="155" w:name="_Ref512705020"/>
      <w:bookmarkStart w:id="156" w:name="_Ref512705070"/>
      <w:bookmarkStart w:id="157" w:name="_Ref512705119"/>
      <w:bookmarkStart w:id="158" w:name="_Ref512705193"/>
      <w:bookmarkStart w:id="159" w:name="_Ref512705586"/>
      <w:bookmarkStart w:id="160" w:name="_Ref512705670"/>
      <w:bookmarkStart w:id="161" w:name="_Ref512705698"/>
      <w:bookmarkStart w:id="162" w:name="_Ref512706560"/>
      <w:bookmarkStart w:id="163" w:name="_Ref513218947"/>
      <w:bookmarkStart w:id="164" w:name="_Ref513482018"/>
      <w:bookmarkStart w:id="165"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6"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52"/>
      <w:bookmarkEnd w:id="166"/>
      <w:r w:rsidR="00AF751E" w:rsidRPr="0080728B">
        <w:rPr>
          <w:rFonts w:ascii="Times New Roman" w:eastAsiaTheme="minorEastAsia" w:hAnsi="Times New Roman" w:cs="Times New Roman"/>
          <w:b/>
          <w:color w:val="auto"/>
          <w:sz w:val="22"/>
          <w:szCs w:val="22"/>
        </w:rPr>
        <w:br/>
      </w:r>
      <w:bookmarkStart w:id="167" w:name="RefSCH1_1"/>
      <w:bookmarkStart w:id="168" w:name="_Hlt500768818"/>
      <w:r w:rsidR="00AF4186" w:rsidRPr="0080728B">
        <w:rPr>
          <w:rFonts w:ascii="Times New Roman" w:hAnsi="Times New Roman" w:cs="Times New Roman"/>
          <w:b/>
          <w:color w:val="auto"/>
          <w:sz w:val="22"/>
          <w:szCs w:val="22"/>
        </w:rPr>
        <w:t>Задание на проектирование</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7"/>
    </w:p>
    <w:bookmarkEnd w:id="168"/>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9" w:name="RefSCH2"/>
      <w:bookmarkStart w:id="170" w:name="_Toc504140797"/>
      <w:bookmarkStart w:id="171" w:name="_Ref512704879"/>
      <w:bookmarkStart w:id="172"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73"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9"/>
      <w:bookmarkEnd w:id="173"/>
      <w:r w:rsidR="00C620F1" w:rsidRPr="0080728B">
        <w:rPr>
          <w:rFonts w:ascii="Times New Roman" w:eastAsiaTheme="minorEastAsia" w:hAnsi="Times New Roman" w:cs="Times New Roman"/>
          <w:b/>
          <w:i/>
          <w:color w:val="auto"/>
          <w:sz w:val="22"/>
          <w:szCs w:val="22"/>
        </w:rPr>
        <w:br/>
      </w:r>
      <w:bookmarkStart w:id="174"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70"/>
      <w:bookmarkEnd w:id="171"/>
      <w:bookmarkEnd w:id="172"/>
      <w:bookmarkEnd w:id="174"/>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5" w:name="_Toc498350895"/>
      <w:bookmarkStart w:id="176" w:name="_Toc498352981"/>
      <w:bookmarkStart w:id="177"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5"/>
      <w:bookmarkEnd w:id="176"/>
      <w:bookmarkEnd w:id="177"/>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8" w:name="RefSCH3"/>
      <w:bookmarkStart w:id="179" w:name="_Toc504140798"/>
      <w:bookmarkStart w:id="180"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81"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8"/>
      <w:bookmarkEnd w:id="181"/>
      <w:r w:rsidR="0011403A" w:rsidRPr="0080728B">
        <w:rPr>
          <w:rFonts w:ascii="Times New Roman" w:eastAsiaTheme="minorEastAsia" w:hAnsi="Times New Roman" w:cs="Times New Roman"/>
          <w:b/>
          <w:i/>
          <w:color w:val="auto"/>
          <w:sz w:val="22"/>
          <w:szCs w:val="22"/>
        </w:rPr>
        <w:br/>
      </w:r>
      <w:bookmarkStart w:id="182"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83" w:name="_Hlt500758332"/>
      <w:bookmarkEnd w:id="183"/>
      <w:r w:rsidR="003D1A69" w:rsidRPr="0080728B">
        <w:rPr>
          <w:rFonts w:ascii="Times New Roman" w:eastAsiaTheme="minorEastAsia" w:hAnsi="Times New Roman" w:cs="Times New Roman"/>
          <w:b/>
          <w:color w:val="auto"/>
          <w:sz w:val="22"/>
          <w:szCs w:val="22"/>
        </w:rPr>
        <w:t>ых данных</w:t>
      </w:r>
      <w:bookmarkStart w:id="184" w:name="_Hlt500758316"/>
      <w:bookmarkEnd w:id="179"/>
      <w:bookmarkEnd w:id="180"/>
      <w:bookmarkEnd w:id="182"/>
      <w:bookmarkEnd w:id="184"/>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5" w:name="_Toc498350897"/>
      <w:bookmarkStart w:id="186"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5"/>
      <w:bookmarkEnd w:id="186"/>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7" w:name="RefSCH4"/>
      <w:bookmarkStart w:id="188" w:name="_Toc504140799"/>
      <w:bookmarkStart w:id="189" w:name="_Ref512705743"/>
      <w:bookmarkStart w:id="190" w:name="_Ref513481459"/>
      <w:bookmarkStart w:id="191"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92"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7"/>
      <w:bookmarkEnd w:id="192"/>
      <w:r w:rsidR="0011403A" w:rsidRPr="0080728B">
        <w:rPr>
          <w:rFonts w:ascii="Times New Roman" w:eastAsiaTheme="minorEastAsia" w:hAnsi="Times New Roman" w:cs="Times New Roman"/>
          <w:b/>
          <w:i/>
          <w:color w:val="auto"/>
          <w:sz w:val="22"/>
          <w:szCs w:val="22"/>
        </w:rPr>
        <w:br/>
      </w:r>
      <w:bookmarkStart w:id="193"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8"/>
      <w:bookmarkEnd w:id="189"/>
      <w:bookmarkEnd w:id="190"/>
      <w:bookmarkEnd w:id="191"/>
      <w:bookmarkEnd w:id="193"/>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94" w:name="_Hlt500758160"/>
      <w:bookmarkEnd w:id="194"/>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95" w:name="_Hlt500758357"/>
            <w:bookmarkEnd w:id="195"/>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6" w:name="RefSCH5"/>
      <w:bookmarkStart w:id="197" w:name="_Toc504140800"/>
      <w:bookmarkStart w:id="198" w:name="_Ref513218818"/>
      <w:bookmarkStart w:id="199"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200"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6"/>
      <w:bookmarkEnd w:id="200"/>
      <w:r w:rsidR="0011403A" w:rsidRPr="0080728B">
        <w:rPr>
          <w:rFonts w:ascii="Times New Roman" w:eastAsiaTheme="minorEastAsia" w:hAnsi="Times New Roman" w:cs="Times New Roman"/>
          <w:b/>
          <w:i/>
          <w:color w:val="auto"/>
          <w:sz w:val="22"/>
          <w:szCs w:val="22"/>
        </w:rPr>
        <w:br/>
      </w:r>
      <w:bookmarkStart w:id="201" w:name="RefSCH5_1"/>
      <w:r w:rsidR="00C812C7" w:rsidRPr="0080728B">
        <w:rPr>
          <w:rFonts w:ascii="Times New Roman" w:eastAsiaTheme="minorEastAsia" w:hAnsi="Times New Roman" w:cs="Times New Roman"/>
          <w:b/>
          <w:color w:val="auto"/>
          <w:sz w:val="22"/>
          <w:szCs w:val="22"/>
        </w:rPr>
        <w:t>Авторский надзор</w:t>
      </w:r>
      <w:bookmarkStart w:id="202" w:name="_Hlt500758481"/>
      <w:bookmarkEnd w:id="197"/>
      <w:bookmarkEnd w:id="198"/>
      <w:bookmarkEnd w:id="199"/>
      <w:bookmarkEnd w:id="201"/>
      <w:bookmarkEnd w:id="202"/>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03" w:name="RefSCH6"/>
      <w:bookmarkStart w:id="204" w:name="_Toc504140801"/>
      <w:bookmarkStart w:id="205" w:name="_Ref513135089"/>
      <w:bookmarkStart w:id="206" w:name="_Ref513135321"/>
      <w:bookmarkStart w:id="207"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8"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03"/>
      <w:bookmarkEnd w:id="208"/>
      <w:r w:rsidR="0011403A" w:rsidRPr="0080728B">
        <w:rPr>
          <w:rFonts w:ascii="Times New Roman" w:eastAsiaTheme="minorEastAsia" w:hAnsi="Times New Roman" w:cs="Times New Roman"/>
          <w:b/>
          <w:i/>
          <w:color w:val="auto"/>
          <w:sz w:val="22"/>
          <w:szCs w:val="22"/>
        </w:rPr>
        <w:br/>
      </w:r>
      <w:bookmarkStart w:id="209" w:name="RefSCH6_1"/>
      <w:r w:rsidR="0011403A" w:rsidRPr="0080728B">
        <w:rPr>
          <w:rFonts w:ascii="Times New Roman" w:eastAsiaTheme="minorEastAsia" w:hAnsi="Times New Roman" w:cs="Times New Roman"/>
          <w:b/>
          <w:color w:val="auto"/>
          <w:sz w:val="22"/>
          <w:szCs w:val="22"/>
        </w:rPr>
        <w:t>Гарантии и заверения</w:t>
      </w:r>
      <w:bookmarkEnd w:id="204"/>
      <w:bookmarkEnd w:id="205"/>
      <w:bookmarkEnd w:id="206"/>
      <w:bookmarkEnd w:id="207"/>
      <w:bookmarkEnd w:id="209"/>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10" w:name="RefSCH7"/>
      <w:bookmarkStart w:id="211" w:name="_Toc504140802"/>
      <w:bookmarkStart w:id="212" w:name="_Ref513221922"/>
      <w:bookmarkStart w:id="213" w:name="_Ref513221966"/>
      <w:bookmarkStart w:id="214" w:name="_Ref513223794"/>
      <w:bookmarkStart w:id="215" w:name="_Ref513223971"/>
      <w:bookmarkStart w:id="216" w:name="_Ref513481846"/>
      <w:bookmarkStart w:id="217" w:name="_Ref513481950"/>
      <w:bookmarkStart w:id="218" w:name="_Ref513482739"/>
      <w:bookmarkStart w:id="219" w:name="_Ref513482749"/>
      <w:bookmarkStart w:id="220" w:name="_Toc518653292"/>
      <w:r w:rsidRPr="0080728B">
        <w:rPr>
          <w:rFonts w:ascii="Times New Roman" w:hAnsi="Times New Roman" w:cs="Times New Roman"/>
          <w:b/>
          <w:i/>
          <w:color w:val="auto"/>
          <w:sz w:val="22"/>
          <w:szCs w:val="22"/>
        </w:rPr>
        <w:lastRenderedPageBreak/>
        <w:t xml:space="preserve">Приложение </w:t>
      </w:r>
      <w:bookmarkStart w:id="221"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10"/>
      <w:bookmarkEnd w:id="221"/>
      <w:r w:rsidR="0011403A" w:rsidRPr="0080728B">
        <w:rPr>
          <w:rFonts w:ascii="Times New Roman" w:hAnsi="Times New Roman" w:cs="Times New Roman"/>
          <w:b/>
          <w:color w:val="auto"/>
          <w:sz w:val="22"/>
          <w:szCs w:val="22"/>
        </w:rPr>
        <w:br/>
      </w:r>
      <w:bookmarkEnd w:id="211"/>
      <w:bookmarkEnd w:id="212"/>
      <w:bookmarkEnd w:id="213"/>
      <w:bookmarkEnd w:id="214"/>
      <w:bookmarkEnd w:id="215"/>
      <w:bookmarkEnd w:id="216"/>
      <w:bookmarkEnd w:id="217"/>
      <w:bookmarkEnd w:id="218"/>
      <w:bookmarkEnd w:id="219"/>
      <w:bookmarkEnd w:id="220"/>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22"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22"/>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23" w:name="RefSCH8"/>
      <w:bookmarkStart w:id="224" w:name="_Toc504140804"/>
      <w:bookmarkStart w:id="225" w:name="_Ref513219871"/>
      <w:bookmarkStart w:id="226" w:name="_Ref513220116"/>
      <w:bookmarkStart w:id="227" w:name="_Ref513220194"/>
      <w:bookmarkStart w:id="228" w:name="_Toc518653293"/>
      <w:r w:rsidRPr="0080728B">
        <w:rPr>
          <w:rStyle w:val="10"/>
          <w:rFonts w:ascii="Times New Roman" w:hAnsi="Times New Roman" w:cs="Times New Roman"/>
          <w:b/>
          <w:i/>
          <w:color w:val="auto"/>
          <w:sz w:val="22"/>
          <w:szCs w:val="22"/>
        </w:rPr>
        <w:lastRenderedPageBreak/>
        <w:t xml:space="preserve">Приложение </w:t>
      </w:r>
      <w:bookmarkStart w:id="229"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23"/>
      <w:bookmarkEnd w:id="229"/>
      <w:r w:rsidR="0011403A" w:rsidRPr="0080728B">
        <w:rPr>
          <w:rStyle w:val="10"/>
          <w:rFonts w:ascii="Times New Roman" w:hAnsi="Times New Roman" w:cs="Times New Roman"/>
          <w:b/>
          <w:color w:val="auto"/>
          <w:sz w:val="22"/>
          <w:szCs w:val="22"/>
        </w:rPr>
        <w:br/>
      </w:r>
      <w:bookmarkEnd w:id="224"/>
      <w:bookmarkEnd w:id="225"/>
      <w:bookmarkEnd w:id="226"/>
      <w:bookmarkEnd w:id="227"/>
      <w:bookmarkEnd w:id="228"/>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30"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30"/>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Неурегулированные споры и разногласия, возникающие при исполнении настоящей Гарантии, разрешаются в Арбитражном </w:t>
      </w:r>
      <w:proofErr w:type="gramStart"/>
      <w:r w:rsidRPr="0080728B">
        <w:rPr>
          <w:rFonts w:ascii="Times New Roman" w:hAnsi="Times New Roman" w:cs="Times New Roman"/>
          <w:bCs/>
          <w:sz w:val="22"/>
          <w:szCs w:val="22"/>
        </w:rPr>
        <w:t>суде(</w:t>
      </w:r>
      <w:proofErr w:type="gramEnd"/>
      <w:r w:rsidRPr="0080728B">
        <w:rPr>
          <w:rFonts w:ascii="Times New Roman" w:hAnsi="Times New Roman" w:cs="Times New Roman"/>
          <w:bCs/>
          <w:sz w:val="22"/>
          <w:szCs w:val="22"/>
        </w:rPr>
        <w:t>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31" w:name="RefSCH9"/>
      <w:bookmarkStart w:id="232" w:name="_Toc504140805"/>
      <w:bookmarkStart w:id="233" w:name="_Toc518653294"/>
      <w:r w:rsidRPr="0080728B">
        <w:rPr>
          <w:rStyle w:val="10"/>
          <w:rFonts w:ascii="Times New Roman" w:hAnsi="Times New Roman" w:cs="Times New Roman"/>
          <w:b/>
          <w:i/>
          <w:color w:val="auto"/>
          <w:sz w:val="22"/>
          <w:szCs w:val="22"/>
        </w:rPr>
        <w:lastRenderedPageBreak/>
        <w:t xml:space="preserve">Приложение </w:t>
      </w:r>
      <w:bookmarkStart w:id="234" w:name="RefSCH9_No"/>
      <w:r w:rsidR="003D1A69" w:rsidRPr="0080728B">
        <w:rPr>
          <w:rStyle w:val="10"/>
          <w:rFonts w:ascii="Times New Roman" w:hAnsi="Times New Roman" w:cs="Times New Roman"/>
          <w:b/>
          <w:i/>
          <w:color w:val="auto"/>
          <w:sz w:val="22"/>
          <w:szCs w:val="22"/>
        </w:rPr>
        <w:t>№ </w:t>
      </w:r>
      <w:bookmarkEnd w:id="231"/>
      <w:r w:rsidR="000350AE" w:rsidRPr="0080728B">
        <w:rPr>
          <w:rStyle w:val="10"/>
          <w:rFonts w:ascii="Times New Roman" w:hAnsi="Times New Roman" w:cs="Times New Roman"/>
          <w:b/>
          <w:i/>
          <w:color w:val="auto"/>
          <w:sz w:val="22"/>
          <w:szCs w:val="22"/>
        </w:rPr>
        <w:t>9</w:t>
      </w:r>
      <w:bookmarkEnd w:id="234"/>
      <w:r w:rsidR="0011403A" w:rsidRPr="0080728B">
        <w:rPr>
          <w:rStyle w:val="10"/>
          <w:rFonts w:ascii="Times New Roman" w:hAnsi="Times New Roman" w:cs="Times New Roman"/>
          <w:b/>
          <w:i/>
          <w:color w:val="auto"/>
          <w:sz w:val="22"/>
          <w:szCs w:val="22"/>
        </w:rPr>
        <w:br/>
      </w:r>
      <w:bookmarkEnd w:id="232"/>
      <w:bookmarkEnd w:id="233"/>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35"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36" w:name="_Hlt500769595"/>
      <w:bookmarkEnd w:id="236"/>
      <w:r w:rsidRPr="0080728B">
        <w:rPr>
          <w:rFonts w:ascii="Times New Roman" w:hAnsi="Times New Roman" w:cs="Times New Roman"/>
          <w:b/>
          <w:color w:val="auto"/>
          <w:sz w:val="22"/>
          <w:szCs w:val="22"/>
        </w:rPr>
        <w:br/>
        <w:t>в Гарантийный период</w:t>
      </w:r>
      <w:bookmarkEnd w:id="235"/>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свои обязательства в период </w:t>
      </w:r>
      <w:bookmarkStart w:id="237" w:name="_GoBack"/>
      <w:r w:rsidRPr="0080728B">
        <w:rPr>
          <w:rFonts w:ascii="Times New Roman" w:hAnsi="Times New Roman" w:cs="Times New Roman"/>
          <w:sz w:val="22"/>
          <w:szCs w:val="22"/>
        </w:rPr>
        <w:t>гарантийн</w:t>
      </w:r>
      <w:bookmarkEnd w:id="237"/>
      <w:r w:rsidRPr="0080728B">
        <w:rPr>
          <w:rFonts w:ascii="Times New Roman" w:hAnsi="Times New Roman" w:cs="Times New Roman"/>
          <w:sz w:val="22"/>
          <w:szCs w:val="22"/>
        </w:rPr>
        <w:t>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proofErr w:type="gram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proofErr w:type="gram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38" w:name="RefSCH10"/>
      <w:bookmarkStart w:id="239" w:name="_Toc504140806"/>
      <w:bookmarkStart w:id="240" w:name="_Toc518653295"/>
      <w:r w:rsidRPr="0080728B">
        <w:rPr>
          <w:rFonts w:ascii="Times New Roman" w:hAnsi="Times New Roman" w:cs="Times New Roman"/>
          <w:b/>
          <w:i/>
          <w:sz w:val="22"/>
          <w:szCs w:val="22"/>
        </w:rPr>
        <w:lastRenderedPageBreak/>
        <w:t xml:space="preserve">Приложение </w:t>
      </w:r>
      <w:bookmarkStart w:id="241"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41"/>
      <w:r w:rsidR="0011403A" w:rsidRPr="0080728B">
        <w:rPr>
          <w:rFonts w:ascii="Times New Roman" w:hAnsi="Times New Roman" w:cs="Times New Roman"/>
          <w:b/>
          <w:i/>
          <w:sz w:val="22"/>
          <w:szCs w:val="22"/>
        </w:rPr>
        <w:br/>
      </w:r>
      <w:bookmarkEnd w:id="238"/>
      <w:bookmarkEnd w:id="239"/>
      <w:bookmarkEnd w:id="240"/>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EE73B09"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color w:val="C00000"/>
          <w:sz w:val="22"/>
          <w:szCs w:val="22"/>
          <w:vertAlign w:val="superscript"/>
        </w:rPr>
        <w:footnoteReference w:id="7"/>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FE7D75">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002507" w:rsidRDefault="00002507" w:rsidP="00002507">
      <w:pPr>
        <w:pStyle w:val="afb"/>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t>Подрядчика должен иметь:</w:t>
      </w:r>
    </w:p>
    <w:p w14:paraId="032AB4D4" w14:textId="77777777" w:rsidR="00002507" w:rsidRPr="00002507"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002507"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FE7D75">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692DE9"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Pr>
          <w:rFonts w:ascii="Times New Roman" w:eastAsia="Times New Roman" w:hAnsi="Times New Roman" w:cs="Times New Roman"/>
          <w:sz w:val="22"/>
          <w:szCs w:val="22"/>
        </w:rPr>
        <w:t>ть медицинских противопоказаний,</w:t>
      </w:r>
      <w:r w:rsidR="00692DE9" w:rsidRPr="00692DE9">
        <w:rPr>
          <w:sz w:val="22"/>
          <w:szCs w:val="22"/>
        </w:rPr>
        <w:t xml:space="preserve"> </w:t>
      </w:r>
      <w:r w:rsidR="00692DE9" w:rsidRPr="00692DE9">
        <w:rPr>
          <w:rFonts w:ascii="Times New Roman" w:hAnsi="Times New Roman" w:cs="Times New Roman"/>
          <w:sz w:val="22"/>
          <w:szCs w:val="22"/>
          <w:highlight w:val="cyan"/>
        </w:rPr>
        <w:t>что должно быть подтверждено актами медицинского осмотра с допуском к выполнению определенного вида работ</w:t>
      </w:r>
      <w:r w:rsidRPr="00692DE9">
        <w:rPr>
          <w:rFonts w:ascii="Times New Roman" w:eastAsia="Times New Roman" w:hAnsi="Times New Roman" w:cs="Times New Roman"/>
          <w:sz w:val="22"/>
          <w:szCs w:val="22"/>
        </w:rPr>
        <w:t xml:space="preserve">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разрабатывает и согласовывает с Заказчиком проект производства Работ, </w:t>
      </w:r>
      <w:r w:rsidRPr="005A3588">
        <w:rPr>
          <w:rFonts w:ascii="Times New Roman" w:eastAsia="Times New Roman" w:hAnsi="Times New Roman" w:cs="Times New Roman"/>
          <w:sz w:val="22"/>
          <w:szCs w:val="22"/>
        </w:rPr>
        <w:lastRenderedPageBreak/>
        <w:t>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C574AD"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Pr>
          <w:rFonts w:ascii="Times New Roman" w:eastAsia="Times New Roman" w:hAnsi="Times New Roman" w:cs="Times New Roman"/>
          <w:sz w:val="22"/>
          <w:szCs w:val="22"/>
        </w:rPr>
        <w:t xml:space="preserve"> отраслевыми нормами выдачи СИЗ, </w:t>
      </w:r>
      <w:r w:rsidR="00C574AD" w:rsidRPr="00C574AD">
        <w:rPr>
          <w:rFonts w:ascii="Times New Roman" w:hAnsi="Times New Roman" w:cs="Times New Roman"/>
          <w:sz w:val="22"/>
          <w:szCs w:val="22"/>
          <w:highlight w:val="cyan"/>
        </w:rPr>
        <w:t>включая требования в части профессий, что должно быть подтверждено карточками выдачи СИЗ работникам.</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EC142F"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EC142F">
        <w:rPr>
          <w:rFonts w:ascii="Times New Roman" w:hAnsi="Times New Roman" w:cs="Times New Roman"/>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обнаружения Заказчиком на объекте Заказчика факта нарушения работниками </w:t>
      </w:r>
      <w:r w:rsidRPr="005A3588">
        <w:rPr>
          <w:rFonts w:ascii="Times New Roman" w:eastAsia="Times New Roman" w:hAnsi="Times New Roman" w:cs="Times New Roman"/>
          <w:sz w:val="22"/>
          <w:szCs w:val="22"/>
        </w:rPr>
        <w:lastRenderedPageBreak/>
        <w:t>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42"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2"/>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3" w:name="_Ref499613233"/>
          </w:p>
        </w:tc>
        <w:bookmarkEnd w:id="243"/>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4" w:name="_Ref496878534"/>
          </w:p>
        </w:tc>
        <w:bookmarkEnd w:id="244"/>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 xml:space="preserve">необеспечение безопасного прохода к рабочим местам (наличие </w:t>
            </w:r>
            <w:r w:rsidRPr="00363750">
              <w:rPr>
                <w:rFonts w:ascii="Times New Roman" w:eastAsia="Times New Roman" w:hAnsi="Times New Roman" w:cs="Times New Roman"/>
                <w:sz w:val="16"/>
                <w:szCs w:val="16"/>
                <w:lang w:val="x-none"/>
              </w:rPr>
              <w:lastRenderedPageBreak/>
              <w:t>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45" w:name="_Ref499613281"/>
          </w:p>
        </w:tc>
        <w:bookmarkEnd w:id="245"/>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46" w:name="_Ref499613849"/>
    </w:p>
    <w:bookmarkEnd w:id="246"/>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7" w:name="_Ref499613827"/>
          </w:p>
        </w:tc>
        <w:bookmarkEnd w:id="247"/>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8" w:name="_Ref496877736"/>
          </w:p>
        </w:tc>
        <w:bookmarkEnd w:id="248"/>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49" w:name="_Ref496878826"/>
          </w:p>
        </w:tc>
        <w:bookmarkEnd w:id="249"/>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0" w:name="_Ref496879343"/>
          </w:p>
        </w:tc>
        <w:bookmarkEnd w:id="250"/>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1" w:name="_Ref499613830"/>
          </w:p>
        </w:tc>
        <w:bookmarkEnd w:id="251"/>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w:t>
      </w:r>
      <w:r w:rsidRPr="005A3588">
        <w:rPr>
          <w:rFonts w:ascii="Times New Roman" w:eastAsia="Times New Roman" w:hAnsi="Times New Roman" w:cs="Times New Roman"/>
          <w:sz w:val="22"/>
          <w:szCs w:val="22"/>
        </w:rPr>
        <w:lastRenderedPageBreak/>
        <w:t>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 xml:space="preserve">10.1.  Вне зависимости от иных положений Договора устанавливается, что в отношении </w:t>
      </w:r>
      <w:r w:rsidRPr="00957AB4">
        <w:rPr>
          <w:rFonts w:ascii="Times New Roman" w:eastAsia="Times New Roman" w:hAnsi="Times New Roman" w:cs="Times New Roman"/>
          <w:sz w:val="22"/>
          <w:szCs w:val="22"/>
        </w:rPr>
        <w:lastRenderedPageBreak/>
        <w:t>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0DD17711"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00487FF1" w:rsidRPr="00487FF1">
        <w:rPr>
          <w:rFonts w:ascii="Times New Roman" w:eastAsia="Times New Roman" w:hAnsi="Times New Roman" w:cs="Times New Roman"/>
          <w:sz w:val="22"/>
          <w:szCs w:val="22"/>
        </w:rPr>
        <w:t xml:space="preserve"> </w:t>
      </w:r>
      <w:r w:rsidRPr="0041703F">
        <w:rPr>
          <w:rFonts w:ascii="Times New Roman" w:eastAsia="Times New Roman" w:hAnsi="Times New Roman" w:cs="Times New Roman"/>
          <w:color w:val="C00000"/>
          <w:sz w:val="22"/>
          <w:szCs w:val="22"/>
          <w:vertAlign w:val="superscript"/>
        </w:rPr>
        <w:footnoteReference w:id="8"/>
      </w:r>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w:t>
      </w:r>
      <w:r w:rsidRPr="0041703F">
        <w:rPr>
          <w:rFonts w:ascii="Times New Roman" w:eastAsia="Times New Roman" w:hAnsi="Times New Roman" w:cs="Times New Roman"/>
          <w:sz w:val="22"/>
          <w:szCs w:val="22"/>
        </w:rPr>
        <w:lastRenderedPageBreak/>
        <w:t>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lastRenderedPageBreak/>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52" w:name="RefSCH11"/>
      <w:bookmarkStart w:id="253" w:name="_Toc504140807"/>
      <w:bookmarkStart w:id="254"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55"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52"/>
      <w:bookmarkEnd w:id="255"/>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56" w:name="RefSCH13"/>
      <w:bookmarkStart w:id="257" w:name="_Toc504140809"/>
      <w:bookmarkStart w:id="258" w:name="_Ref512705565"/>
      <w:bookmarkStart w:id="259" w:name="_Ref512705608"/>
      <w:bookmarkStart w:id="260" w:name="_Ref512705721"/>
      <w:bookmarkStart w:id="261" w:name="_Toc518653298"/>
      <w:bookmarkEnd w:id="253"/>
      <w:bookmarkEnd w:id="254"/>
    </w:p>
    <w:bookmarkEnd w:id="256"/>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62" w:name="RefSCH13_1"/>
      <w:r w:rsidRPr="00923739">
        <w:rPr>
          <w:rStyle w:val="10"/>
          <w:rFonts w:ascii="Times New Roman" w:hAnsi="Times New Roman" w:cs="Times New Roman"/>
          <w:b/>
          <w:color w:val="auto"/>
          <w:sz w:val="22"/>
          <w:szCs w:val="22"/>
        </w:rPr>
        <w:t>Календарный график выполнения работ</w:t>
      </w:r>
      <w:bookmarkEnd w:id="257"/>
      <w:bookmarkEnd w:id="258"/>
      <w:bookmarkEnd w:id="259"/>
      <w:bookmarkEnd w:id="260"/>
      <w:bookmarkEnd w:id="261"/>
      <w:bookmarkEnd w:id="262"/>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6515B030" w14:textId="77777777" w:rsidR="00D26462" w:rsidRPr="00D26462" w:rsidRDefault="00D26462" w:rsidP="00D26462">
      <w:pPr>
        <w:suppressAutoHyphens/>
        <w:autoSpaceDE w:val="0"/>
        <w:spacing w:before="120"/>
        <w:jc w:val="center"/>
        <w:outlineLvl w:val="0"/>
        <w:rPr>
          <w:rFonts w:ascii="Times New Roman" w:hAnsi="Times New Roman" w:cs="Times New Roman"/>
          <w:b/>
          <w:sz w:val="22"/>
          <w:szCs w:val="22"/>
        </w:rPr>
      </w:pPr>
      <w:r w:rsidRPr="00D26462">
        <w:rPr>
          <w:rFonts w:ascii="Times New Roman" w:hAnsi="Times New Roman" w:cs="Times New Roman"/>
          <w:b/>
          <w:sz w:val="22"/>
          <w:szCs w:val="22"/>
          <w:highlight w:val="cyan"/>
        </w:rPr>
        <w:t>Форма сбора отчетности по охране труда Подрядчиком</w:t>
      </w: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2F163" w14:textId="77777777" w:rsidR="00161D24" w:rsidRDefault="00161D24" w:rsidP="00BF32C2">
      <w:r>
        <w:separator/>
      </w:r>
    </w:p>
  </w:endnote>
  <w:endnote w:type="continuationSeparator" w:id="0">
    <w:p w14:paraId="767C2BC0" w14:textId="77777777" w:rsidR="00161D24" w:rsidRDefault="00161D24" w:rsidP="00BF32C2">
      <w:r>
        <w:continuationSeparator/>
      </w:r>
    </w:p>
  </w:endnote>
  <w:endnote w:type="continuationNotice" w:id="1">
    <w:p w14:paraId="71EA7837" w14:textId="77777777" w:rsidR="00161D24" w:rsidRDefault="00161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A53D83" w:rsidRPr="003F011C" w:rsidRDefault="00A53D83"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37C53F4E" w:rsidR="00A53D83" w:rsidRPr="00406C29" w:rsidRDefault="00A53D83"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404689">
      <w:rPr>
        <w:rFonts w:ascii="Times New Roman" w:hAnsi="Times New Roman" w:cs="Times New Roman"/>
        <w:noProof/>
      </w:rPr>
      <w:t>57</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7BFA3" w14:textId="77777777" w:rsidR="00161D24" w:rsidRDefault="00161D24" w:rsidP="00BF32C2">
      <w:r>
        <w:separator/>
      </w:r>
    </w:p>
  </w:footnote>
  <w:footnote w:type="continuationSeparator" w:id="0">
    <w:p w14:paraId="7B0F95F0" w14:textId="77777777" w:rsidR="00161D24" w:rsidRDefault="00161D24" w:rsidP="00BF32C2">
      <w:r>
        <w:continuationSeparator/>
      </w:r>
    </w:p>
  </w:footnote>
  <w:footnote w:type="continuationNotice" w:id="1">
    <w:p w14:paraId="09963FA1" w14:textId="77777777" w:rsidR="00161D24" w:rsidRDefault="00161D24"/>
  </w:footnote>
  <w:footnote w:id="2">
    <w:p w14:paraId="2BDA8E4C" w14:textId="77777777" w:rsidR="00A53D83" w:rsidRPr="00F75B61" w:rsidRDefault="00A53D83"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3">
    <w:p w14:paraId="5F06FB89" w14:textId="77777777" w:rsidR="00A53D83" w:rsidRPr="00F75B61" w:rsidRDefault="00A53D83"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Обращаем ваше внимание на то, что ответственность сторон </w:t>
      </w:r>
      <w:proofErr w:type="spellStart"/>
      <w:r w:rsidRPr="00F75B61">
        <w:rPr>
          <w:rFonts w:ascii="Times New Roman" w:hAnsi="Times New Roman" w:cs="Times New Roman"/>
          <w:color w:val="C00000"/>
        </w:rPr>
        <w:t>несбалансирована</w:t>
      </w:r>
      <w:proofErr w:type="spellEnd"/>
      <w:r w:rsidRPr="00F75B61">
        <w:rPr>
          <w:rFonts w:ascii="Times New Roman" w:hAnsi="Times New Roman" w:cs="Times New Roman"/>
          <w:color w:val="C00000"/>
        </w:rPr>
        <w:t>.</w:t>
      </w:r>
    </w:p>
  </w:footnote>
  <w:footnote w:id="4">
    <w:p w14:paraId="29EC92C8" w14:textId="3BB30C98" w:rsidR="00A53D83" w:rsidRPr="00F75B61" w:rsidRDefault="00A53D83"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 w:id="5">
    <w:p w14:paraId="73C7DE97" w14:textId="5EF6F2A4" w:rsidR="00A53D83" w:rsidRPr="00F75B61" w:rsidRDefault="00A53D83"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Включить раздел, если по условиям закупочной процедуры необходимо выполнение авторского надзора.</w:t>
      </w:r>
    </w:p>
  </w:footnote>
  <w:footnote w:id="6">
    <w:p w14:paraId="55B34230" w14:textId="42C76C19" w:rsidR="00A53D83" w:rsidRPr="00F75B61" w:rsidDel="005821A3" w:rsidRDefault="00A53D83" w:rsidP="005900E0">
      <w:pPr>
        <w:pStyle w:val="a8"/>
        <w:jc w:val="both"/>
        <w:rPr>
          <w:del w:id="144" w:author="EPAM" w:date="2018-04-13T16:20:00Z"/>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 случае выбора этого варианта Цена договора должна учитывать стоимость услуг по авторскому надзору.</w:t>
      </w:r>
    </w:p>
  </w:footnote>
  <w:footnote w:id="7">
    <w:p w14:paraId="2A8E1141" w14:textId="77777777" w:rsidR="00A53D83" w:rsidRPr="00F75B61" w:rsidRDefault="00A53D83" w:rsidP="005A3588">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8">
    <w:p w14:paraId="259C9899" w14:textId="77777777" w:rsidR="00A53D83" w:rsidRPr="0089420A" w:rsidRDefault="00A53D83" w:rsidP="0041703F">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A53D83" w:rsidRPr="00461CF5" w:rsidRDefault="00A53D83"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A53D83" w:rsidRPr="00A74043" w:rsidRDefault="00A53D83" w:rsidP="00A74043">
    <w:pPr>
      <w:pStyle w:val="ae"/>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A53D83" w:rsidRPr="00406C29" w:rsidRDefault="00A53D83"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A53D83" w:rsidRPr="00A74043" w:rsidRDefault="00A53D83"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PAM">
    <w15:presenceInfo w15:providerId="None" w15:userId="EP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0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1583"/>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1D24"/>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5AB3"/>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2E20"/>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1A2"/>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710"/>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3F6"/>
    <w:rsid w:val="00402A26"/>
    <w:rsid w:val="00402CAF"/>
    <w:rsid w:val="0040332B"/>
    <w:rsid w:val="004036BD"/>
    <w:rsid w:val="00403BE9"/>
    <w:rsid w:val="0040468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33A"/>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6E9"/>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B7658"/>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3D83"/>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556"/>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9A5"/>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67E75"/>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3BC"/>
    <w:rsid w:val="00F336CA"/>
    <w:rsid w:val="00F341F6"/>
    <w:rsid w:val="00F34E68"/>
    <w:rsid w:val="00F35C6E"/>
    <w:rsid w:val="00F361CE"/>
    <w:rsid w:val="00F3647D"/>
    <w:rsid w:val="00F36571"/>
    <w:rsid w:val="00F36BD6"/>
    <w:rsid w:val="00F370D4"/>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A6BE7"/>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E7D75"/>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77</Pages>
  <Words>32244</Words>
  <Characters>183794</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Tikhonov Aleksandr</cp:lastModifiedBy>
  <cp:revision>45</cp:revision>
  <dcterms:created xsi:type="dcterms:W3CDTF">2022-10-05T06:48:00Z</dcterms:created>
  <dcterms:modified xsi:type="dcterms:W3CDTF">2022-12-09T06:41:00Z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